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0F219A" w14:textId="77777777" w:rsidR="007A40C5" w:rsidRPr="007A40C5" w:rsidRDefault="007A40C5" w:rsidP="00625013">
      <w:pPr>
        <w:keepNext/>
        <w:pBdr>
          <w:top w:val="nil"/>
          <w:left w:val="nil"/>
          <w:bottom w:val="nil"/>
          <w:right w:val="nil"/>
          <w:between w:val="nil"/>
          <w:bar w:val="nil"/>
        </w:pBdr>
        <w:jc w:val="center"/>
        <w:rPr>
          <w:rFonts w:cs="Calibri"/>
          <w:color w:val="000000"/>
          <w:sz w:val="32"/>
          <w:szCs w:val="32"/>
          <w:u w:color="000000"/>
          <w:bdr w:val="nil"/>
        </w:rPr>
      </w:pPr>
      <w:r w:rsidRPr="007A40C5">
        <w:rPr>
          <w:rFonts w:cs="Calibri"/>
          <w:b/>
          <w:bCs/>
          <w:color w:val="000000"/>
          <w:sz w:val="32"/>
          <w:szCs w:val="32"/>
          <w:u w:color="000000"/>
          <w:bdr w:val="nil"/>
        </w:rPr>
        <w:t>Northwest Public Power Association</w:t>
      </w:r>
    </w:p>
    <w:p w14:paraId="7F88CD55" w14:textId="2F0C206C" w:rsidR="007A40C5" w:rsidRPr="007A40C5" w:rsidRDefault="007A40C5" w:rsidP="00625013">
      <w:pPr>
        <w:pBdr>
          <w:top w:val="nil"/>
          <w:left w:val="nil"/>
          <w:bottom w:val="nil"/>
          <w:right w:val="nil"/>
          <w:between w:val="nil"/>
          <w:bar w:val="nil"/>
        </w:pBdr>
        <w:jc w:val="center"/>
        <w:rPr>
          <w:rFonts w:cs="Calibri"/>
          <w:color w:val="000000"/>
          <w:sz w:val="32"/>
          <w:szCs w:val="32"/>
          <w:u w:color="000000"/>
          <w:bdr w:val="nil"/>
        </w:rPr>
      </w:pPr>
      <w:proofErr w:type="spellStart"/>
      <w:r w:rsidRPr="007A40C5">
        <w:rPr>
          <w:rFonts w:cs="Calibri"/>
          <w:b/>
          <w:bCs/>
          <w:color w:val="000000"/>
          <w:sz w:val="32"/>
          <w:szCs w:val="32"/>
          <w:u w:color="000000"/>
          <w:bdr w:val="nil"/>
          <w:lang w:val="fr-FR"/>
        </w:rPr>
        <w:t>Resolution</w:t>
      </w:r>
      <w:proofErr w:type="spellEnd"/>
      <w:r w:rsidR="003E79CA">
        <w:rPr>
          <w:rFonts w:cs="Calibri"/>
          <w:b/>
          <w:bCs/>
          <w:color w:val="000000"/>
          <w:sz w:val="32"/>
          <w:szCs w:val="32"/>
          <w:u w:color="000000"/>
          <w:bdr w:val="nil"/>
          <w:lang w:val="fr-FR"/>
        </w:rPr>
        <w:t xml:space="preserve"> </w:t>
      </w:r>
      <w:r w:rsidR="00A36844" w:rsidRPr="007A40C5">
        <w:rPr>
          <w:rFonts w:cs="Calibri"/>
          <w:b/>
          <w:bCs/>
          <w:color w:val="000000"/>
          <w:sz w:val="32"/>
          <w:szCs w:val="32"/>
          <w:u w:color="000000"/>
          <w:bdr w:val="nil"/>
          <w:lang w:val="fr-FR"/>
        </w:rPr>
        <w:t>20</w:t>
      </w:r>
      <w:r w:rsidR="00A36844">
        <w:rPr>
          <w:rFonts w:cs="Calibri"/>
          <w:b/>
          <w:bCs/>
          <w:color w:val="000000"/>
          <w:sz w:val="32"/>
          <w:szCs w:val="32"/>
          <w:u w:color="000000"/>
          <w:bdr w:val="nil"/>
          <w:lang w:val="fr-FR"/>
        </w:rPr>
        <w:t>2</w:t>
      </w:r>
      <w:ins w:id="0" w:author="Author">
        <w:r w:rsidR="009A7731">
          <w:rPr>
            <w:rFonts w:cs="Calibri"/>
            <w:b/>
            <w:bCs/>
            <w:color w:val="000000"/>
            <w:sz w:val="32"/>
            <w:szCs w:val="32"/>
            <w:u w:color="000000"/>
            <w:bdr w:val="nil"/>
            <w:lang w:val="fr-FR"/>
          </w:rPr>
          <w:t>3</w:t>
        </w:r>
      </w:ins>
      <w:del w:id="1" w:author="Author">
        <w:r w:rsidR="00236732" w:rsidDel="009A7731">
          <w:rPr>
            <w:rFonts w:cs="Calibri"/>
            <w:b/>
            <w:bCs/>
            <w:color w:val="000000"/>
            <w:sz w:val="32"/>
            <w:szCs w:val="32"/>
            <w:u w:color="000000"/>
            <w:bdr w:val="nil"/>
            <w:lang w:val="fr-FR"/>
          </w:rPr>
          <w:delText>2</w:delText>
        </w:r>
      </w:del>
      <w:r w:rsidRPr="007A40C5">
        <w:rPr>
          <w:rFonts w:cs="Calibri"/>
          <w:b/>
          <w:bCs/>
          <w:color w:val="000000"/>
          <w:sz w:val="32"/>
          <w:szCs w:val="32"/>
          <w:u w:color="000000"/>
          <w:bdr w:val="nil"/>
        </w:rPr>
        <w:t>-03</w:t>
      </w:r>
    </w:p>
    <w:p w14:paraId="3E3A4584" w14:textId="77777777" w:rsidR="007A40C5" w:rsidRPr="007A40C5" w:rsidRDefault="007A40C5" w:rsidP="00625013">
      <w:pPr>
        <w:pBdr>
          <w:top w:val="nil"/>
          <w:left w:val="nil"/>
          <w:bottom w:val="nil"/>
          <w:right w:val="nil"/>
          <w:between w:val="nil"/>
          <w:bar w:val="nil"/>
        </w:pBdr>
        <w:jc w:val="center"/>
        <w:rPr>
          <w:rFonts w:cs="Calibri"/>
          <w:b/>
          <w:bCs/>
          <w:color w:val="000000"/>
          <w:sz w:val="32"/>
          <w:szCs w:val="32"/>
          <w:u w:color="000000"/>
          <w:bdr w:val="nil"/>
        </w:rPr>
      </w:pPr>
      <w:r w:rsidRPr="007A40C5">
        <w:rPr>
          <w:rFonts w:cs="Calibri"/>
          <w:b/>
          <w:bCs/>
          <w:color w:val="000000"/>
          <w:sz w:val="32"/>
          <w:szCs w:val="32"/>
          <w:u w:color="000000"/>
          <w:bdr w:val="nil"/>
        </w:rPr>
        <w:t>Protecting the Bulk Electric System from Cyber and Physical Attacks</w:t>
      </w:r>
    </w:p>
    <w:p w14:paraId="5C89BABC" w14:textId="77777777" w:rsidR="007A40C5" w:rsidRPr="007A40C5" w:rsidRDefault="007A40C5" w:rsidP="007A40C5">
      <w:pPr>
        <w:pBdr>
          <w:top w:val="nil"/>
          <w:left w:val="nil"/>
          <w:bottom w:val="nil"/>
          <w:right w:val="nil"/>
          <w:between w:val="nil"/>
          <w:bar w:val="nil"/>
        </w:pBdr>
        <w:jc w:val="center"/>
        <w:rPr>
          <w:rFonts w:cs="Calibri"/>
          <w:b/>
          <w:bCs/>
          <w:color w:val="000000"/>
          <w:sz w:val="32"/>
          <w:szCs w:val="32"/>
          <w:u w:color="000000"/>
          <w:bdr w:val="nil"/>
        </w:rPr>
      </w:pPr>
    </w:p>
    <w:p w14:paraId="2ACD99B6" w14:textId="77777777" w:rsidR="007A40C5" w:rsidRPr="001E0032" w:rsidRDefault="007A40C5" w:rsidP="007A40C5">
      <w:pPr>
        <w:pBdr>
          <w:top w:val="nil"/>
          <w:left w:val="nil"/>
          <w:bottom w:val="nil"/>
          <w:right w:val="nil"/>
          <w:between w:val="nil"/>
          <w:bar w:val="nil"/>
        </w:pBdr>
        <w:rPr>
          <w:rFonts w:cs="Calibri"/>
          <w:b/>
          <w:bCs/>
          <w:color w:val="000000"/>
          <w:sz w:val="24"/>
          <w:szCs w:val="24"/>
          <w:u w:color="000000"/>
          <w:bdr w:val="nil"/>
        </w:rPr>
      </w:pPr>
      <w:r w:rsidRPr="001E0032">
        <w:rPr>
          <w:rFonts w:cs="Calibri"/>
          <w:b/>
          <w:bCs/>
          <w:color w:val="000000"/>
          <w:sz w:val="24"/>
          <w:szCs w:val="24"/>
          <w:u w:color="000000"/>
          <w:bdr w:val="nil"/>
        </w:rPr>
        <w:t>Background</w:t>
      </w:r>
    </w:p>
    <w:p w14:paraId="2C8EA5AC" w14:textId="77777777" w:rsidR="007A40C5" w:rsidRPr="001E0032" w:rsidRDefault="007A40C5" w:rsidP="007A40C5">
      <w:pPr>
        <w:pBdr>
          <w:top w:val="nil"/>
          <w:left w:val="nil"/>
          <w:bottom w:val="nil"/>
          <w:right w:val="nil"/>
          <w:between w:val="nil"/>
          <w:bar w:val="nil"/>
        </w:pBdr>
        <w:rPr>
          <w:rFonts w:cs="Calibri"/>
          <w:b/>
          <w:bCs/>
          <w:color w:val="000000"/>
          <w:sz w:val="24"/>
          <w:szCs w:val="24"/>
          <w:u w:color="000000"/>
          <w:bdr w:val="nil"/>
        </w:rPr>
      </w:pPr>
    </w:p>
    <w:p w14:paraId="74D779B3" w14:textId="17AB7F6F" w:rsidR="001E581C" w:rsidRDefault="007A40C5" w:rsidP="002B4F00">
      <w:pPr>
        <w:pBdr>
          <w:top w:val="nil"/>
          <w:left w:val="nil"/>
          <w:bottom w:val="nil"/>
          <w:right w:val="nil"/>
          <w:between w:val="nil"/>
          <w:bar w:val="nil"/>
        </w:pBdr>
        <w:spacing w:line="276" w:lineRule="auto"/>
        <w:rPr>
          <w:rFonts w:cs="Calibri"/>
          <w:color w:val="000000"/>
          <w:sz w:val="24"/>
          <w:szCs w:val="24"/>
          <w:u w:color="000000"/>
          <w:bdr w:val="nil"/>
        </w:rPr>
      </w:pPr>
      <w:r w:rsidRPr="001E0032">
        <w:rPr>
          <w:rFonts w:cs="Calibri"/>
          <w:color w:val="000000"/>
          <w:sz w:val="24"/>
          <w:szCs w:val="24"/>
          <w:u w:color="000000"/>
          <w:bdr w:val="nil"/>
        </w:rPr>
        <w:t>NWPPA supports protecting electric infrastructure from cyber and physical attacks</w:t>
      </w:r>
      <w:r w:rsidR="001E581C">
        <w:rPr>
          <w:rFonts w:cs="Calibri"/>
          <w:color w:val="000000"/>
          <w:sz w:val="24"/>
          <w:szCs w:val="24"/>
          <w:u w:color="000000"/>
          <w:bdr w:val="nil"/>
        </w:rPr>
        <w:t xml:space="preserve"> and its members are actively engaged in efforts to protect the electric grid from cyber and physical attacks to ensure a reliable and safe electric system</w:t>
      </w:r>
      <w:r w:rsidRPr="001E0032">
        <w:rPr>
          <w:rFonts w:cs="Calibri"/>
          <w:color w:val="000000"/>
          <w:sz w:val="24"/>
          <w:szCs w:val="24"/>
          <w:u w:color="000000"/>
          <w:bdr w:val="nil"/>
        </w:rPr>
        <w:t xml:space="preserve">.  </w:t>
      </w:r>
    </w:p>
    <w:p w14:paraId="29447EB9" w14:textId="77777777" w:rsidR="00281141" w:rsidRDefault="00281141" w:rsidP="002B4F00">
      <w:pPr>
        <w:pBdr>
          <w:top w:val="nil"/>
          <w:left w:val="nil"/>
          <w:bottom w:val="nil"/>
          <w:right w:val="nil"/>
          <w:between w:val="nil"/>
          <w:bar w:val="nil"/>
        </w:pBdr>
        <w:spacing w:line="276" w:lineRule="auto"/>
        <w:rPr>
          <w:rFonts w:cs="Calibri"/>
          <w:color w:val="000000"/>
          <w:sz w:val="24"/>
          <w:szCs w:val="24"/>
          <w:u w:color="000000"/>
          <w:bdr w:val="nil"/>
        </w:rPr>
      </w:pPr>
    </w:p>
    <w:p w14:paraId="1DB09E8B" w14:textId="49E40EA0" w:rsidR="00A36844" w:rsidRDefault="007A40C5" w:rsidP="002B4F00">
      <w:pPr>
        <w:pBdr>
          <w:top w:val="nil"/>
          <w:left w:val="nil"/>
          <w:bottom w:val="nil"/>
          <w:right w:val="nil"/>
          <w:between w:val="nil"/>
          <w:bar w:val="nil"/>
        </w:pBdr>
        <w:spacing w:line="276" w:lineRule="auto"/>
        <w:rPr>
          <w:rFonts w:cs="Calibri"/>
          <w:color w:val="000000"/>
          <w:sz w:val="24"/>
          <w:szCs w:val="24"/>
          <w:u w:color="000000"/>
          <w:bdr w:val="nil"/>
        </w:rPr>
      </w:pPr>
      <w:r w:rsidRPr="001E0032">
        <w:rPr>
          <w:rFonts w:cs="Calibri"/>
          <w:color w:val="000000"/>
          <w:sz w:val="24"/>
          <w:szCs w:val="24"/>
          <w:u w:color="000000"/>
          <w:bdr w:val="nil"/>
        </w:rPr>
        <w:t xml:space="preserve">The North American Electric Reliability Corporation (NERC) </w:t>
      </w:r>
      <w:r w:rsidR="00A36844">
        <w:rPr>
          <w:rFonts w:cs="Calibri"/>
          <w:color w:val="000000"/>
          <w:sz w:val="24"/>
          <w:szCs w:val="24"/>
          <w:u w:color="000000"/>
          <w:bdr w:val="nil"/>
        </w:rPr>
        <w:t>is the nation’s electric reliability organization authorized by Congress and</w:t>
      </w:r>
      <w:r w:rsidR="00A36844" w:rsidRPr="001E0032">
        <w:rPr>
          <w:rFonts w:cs="Calibri"/>
          <w:color w:val="000000"/>
          <w:sz w:val="24"/>
          <w:szCs w:val="24"/>
          <w:u w:color="000000"/>
          <w:bdr w:val="nil"/>
        </w:rPr>
        <w:t xml:space="preserve"> </w:t>
      </w:r>
      <w:r w:rsidRPr="001E0032">
        <w:rPr>
          <w:rFonts w:cs="Calibri"/>
          <w:color w:val="000000"/>
          <w:sz w:val="24"/>
          <w:szCs w:val="24"/>
          <w:u w:color="000000"/>
          <w:bdr w:val="nil"/>
        </w:rPr>
        <w:t xml:space="preserve">certified by </w:t>
      </w:r>
      <w:r w:rsidR="00A36844">
        <w:rPr>
          <w:rFonts w:cs="Calibri"/>
          <w:color w:val="000000"/>
          <w:sz w:val="24"/>
          <w:szCs w:val="24"/>
          <w:u w:color="000000"/>
          <w:bdr w:val="nil"/>
        </w:rPr>
        <w:t>the Federal Energy Regulatory Commission (</w:t>
      </w:r>
      <w:r w:rsidRPr="001E0032">
        <w:rPr>
          <w:rFonts w:cs="Calibri"/>
          <w:color w:val="000000"/>
          <w:sz w:val="24"/>
          <w:szCs w:val="24"/>
          <w:u w:color="000000"/>
          <w:bdr w:val="nil"/>
        </w:rPr>
        <w:t>FERC</w:t>
      </w:r>
      <w:r w:rsidR="00A36844">
        <w:rPr>
          <w:rFonts w:cs="Calibri"/>
          <w:color w:val="000000"/>
          <w:sz w:val="24"/>
          <w:szCs w:val="24"/>
          <w:u w:color="000000"/>
          <w:bdr w:val="nil"/>
        </w:rPr>
        <w:t>)</w:t>
      </w:r>
      <w:r w:rsidRPr="001E0032">
        <w:rPr>
          <w:rFonts w:cs="Calibri"/>
          <w:color w:val="000000"/>
          <w:sz w:val="24"/>
          <w:szCs w:val="24"/>
          <w:u w:color="000000"/>
          <w:bdr w:val="nil"/>
        </w:rPr>
        <w:t xml:space="preserve"> to </w:t>
      </w:r>
      <w:r w:rsidR="00A36844">
        <w:rPr>
          <w:rFonts w:cs="Calibri"/>
          <w:color w:val="000000"/>
          <w:sz w:val="24"/>
          <w:szCs w:val="24"/>
          <w:u w:color="000000"/>
          <w:bdr w:val="nil"/>
        </w:rPr>
        <w:t>develop technical standards that ensure reliability – including the cyber and physical security – of the bulk electric system</w:t>
      </w:r>
      <w:r w:rsidRPr="001E0032">
        <w:rPr>
          <w:rFonts w:cs="Calibri"/>
          <w:color w:val="000000"/>
          <w:sz w:val="24"/>
          <w:szCs w:val="24"/>
          <w:u w:color="000000"/>
          <w:bdr w:val="nil"/>
        </w:rPr>
        <w:t xml:space="preserve">. NERC </w:t>
      </w:r>
      <w:r w:rsidR="00A36844">
        <w:rPr>
          <w:rFonts w:cs="Calibri"/>
          <w:color w:val="000000"/>
          <w:sz w:val="24"/>
          <w:szCs w:val="24"/>
          <w:u w:color="000000"/>
          <w:bdr w:val="nil"/>
        </w:rPr>
        <w:t>standards are developed with</w:t>
      </w:r>
      <w:r w:rsidR="00A36844" w:rsidRPr="001E0032">
        <w:rPr>
          <w:rFonts w:cs="Calibri"/>
          <w:color w:val="000000"/>
          <w:sz w:val="24"/>
          <w:szCs w:val="24"/>
          <w:u w:color="000000"/>
          <w:bdr w:val="nil"/>
        </w:rPr>
        <w:t xml:space="preserve"> </w:t>
      </w:r>
      <w:r w:rsidRPr="001E0032">
        <w:rPr>
          <w:rFonts w:cs="Calibri"/>
          <w:color w:val="000000"/>
          <w:sz w:val="24"/>
          <w:szCs w:val="24"/>
          <w:u w:color="000000"/>
          <w:bdr w:val="nil"/>
        </w:rPr>
        <w:t xml:space="preserve">input from technical experts in all sectors of the North American utility industry and FERC </w:t>
      </w:r>
      <w:r w:rsidR="00AB48D0" w:rsidRPr="001E0032">
        <w:rPr>
          <w:rFonts w:cs="Calibri"/>
          <w:color w:val="000000"/>
          <w:sz w:val="24"/>
          <w:szCs w:val="24"/>
          <w:u w:color="000000"/>
          <w:bdr w:val="nil"/>
        </w:rPr>
        <w:t>approve</w:t>
      </w:r>
      <w:r w:rsidR="00AB48D0">
        <w:rPr>
          <w:rFonts w:cs="Calibri"/>
          <w:color w:val="000000"/>
          <w:sz w:val="24"/>
          <w:szCs w:val="24"/>
          <w:u w:color="000000"/>
          <w:bdr w:val="nil"/>
        </w:rPr>
        <w:t>s</w:t>
      </w:r>
      <w:r w:rsidR="00AB48D0" w:rsidRPr="001E0032">
        <w:rPr>
          <w:rFonts w:cs="Calibri"/>
          <w:color w:val="000000"/>
          <w:sz w:val="24"/>
          <w:szCs w:val="24"/>
          <w:u w:color="000000"/>
          <w:bdr w:val="nil"/>
        </w:rPr>
        <w:t xml:space="preserve"> </w:t>
      </w:r>
      <w:r w:rsidRPr="001E0032">
        <w:rPr>
          <w:rFonts w:cs="Calibri"/>
          <w:color w:val="000000"/>
          <w:sz w:val="24"/>
          <w:szCs w:val="24"/>
          <w:u w:color="000000"/>
          <w:bdr w:val="nil"/>
        </w:rPr>
        <w:t xml:space="preserve">or </w:t>
      </w:r>
      <w:r w:rsidR="00AB48D0" w:rsidRPr="001E0032">
        <w:rPr>
          <w:rFonts w:cs="Calibri"/>
          <w:color w:val="000000"/>
          <w:sz w:val="24"/>
          <w:szCs w:val="24"/>
          <w:u w:color="000000"/>
          <w:bdr w:val="nil"/>
        </w:rPr>
        <w:t>remand</w:t>
      </w:r>
      <w:r w:rsidR="00AB48D0">
        <w:rPr>
          <w:rFonts w:cs="Calibri"/>
          <w:color w:val="000000"/>
          <w:sz w:val="24"/>
          <w:szCs w:val="24"/>
          <w:u w:color="000000"/>
          <w:bdr w:val="nil"/>
        </w:rPr>
        <w:t xml:space="preserve">s the standards </w:t>
      </w:r>
      <w:r w:rsidRPr="001E0032">
        <w:rPr>
          <w:rFonts w:cs="Calibri"/>
          <w:color w:val="000000"/>
          <w:sz w:val="24"/>
          <w:szCs w:val="24"/>
          <w:u w:color="000000"/>
          <w:bdr w:val="nil"/>
        </w:rPr>
        <w:t xml:space="preserve">for modification.  Once approved, they are mandatory and enforceable. Nuclear reactors are also subject to mandatory cyber standards required by the Nuclear Regulatory Commission (NRC).  </w:t>
      </w:r>
    </w:p>
    <w:p w14:paraId="511FE7FD" w14:textId="77777777" w:rsidR="00A36844" w:rsidRDefault="00A36844" w:rsidP="00281141">
      <w:pPr>
        <w:pBdr>
          <w:top w:val="nil"/>
          <w:left w:val="nil"/>
          <w:bottom w:val="nil"/>
          <w:right w:val="nil"/>
          <w:between w:val="nil"/>
          <w:bar w:val="nil"/>
        </w:pBdr>
        <w:spacing w:line="276" w:lineRule="auto"/>
        <w:rPr>
          <w:rFonts w:cs="Calibri"/>
          <w:color w:val="000000"/>
          <w:sz w:val="24"/>
          <w:szCs w:val="24"/>
          <w:u w:color="000000"/>
          <w:bdr w:val="nil"/>
        </w:rPr>
      </w:pPr>
    </w:p>
    <w:p w14:paraId="349BDE50" w14:textId="3B1D9CF6" w:rsidR="007A40C5" w:rsidRDefault="00AB48D0" w:rsidP="00281141">
      <w:pPr>
        <w:pBdr>
          <w:top w:val="nil"/>
          <w:left w:val="nil"/>
          <w:bottom w:val="nil"/>
          <w:right w:val="nil"/>
          <w:between w:val="nil"/>
          <w:bar w:val="nil"/>
        </w:pBdr>
        <w:spacing w:line="276" w:lineRule="auto"/>
        <w:rPr>
          <w:rFonts w:cs="Calibri"/>
          <w:color w:val="000000"/>
          <w:sz w:val="24"/>
          <w:szCs w:val="24"/>
          <w:u w:color="000000"/>
          <w:bdr w:val="nil"/>
        </w:rPr>
      </w:pPr>
      <w:r>
        <w:rPr>
          <w:rFonts w:cs="Calibri"/>
          <w:color w:val="000000"/>
          <w:sz w:val="24"/>
          <w:szCs w:val="24"/>
          <w:u w:color="000000"/>
          <w:bdr w:val="nil"/>
        </w:rPr>
        <w:t>Nevertheless</w:t>
      </w:r>
      <w:r w:rsidR="007A40C5" w:rsidRPr="001E0032">
        <w:rPr>
          <w:rFonts w:cs="Calibri"/>
          <w:color w:val="000000"/>
          <w:sz w:val="24"/>
          <w:szCs w:val="24"/>
          <w:u w:color="000000"/>
          <w:bdr w:val="nil"/>
        </w:rPr>
        <w:t xml:space="preserve">, Congress </w:t>
      </w:r>
      <w:r>
        <w:rPr>
          <w:rFonts w:cs="Calibri"/>
          <w:color w:val="000000"/>
          <w:sz w:val="24"/>
          <w:szCs w:val="24"/>
          <w:u w:color="000000"/>
          <w:bdr w:val="nil"/>
        </w:rPr>
        <w:t>remains</w:t>
      </w:r>
      <w:r w:rsidR="007A40C5" w:rsidRPr="001E0032">
        <w:rPr>
          <w:rFonts w:cs="Calibri"/>
          <w:color w:val="000000"/>
          <w:sz w:val="24"/>
          <w:szCs w:val="24"/>
          <w:u w:color="000000"/>
          <w:bdr w:val="nil"/>
        </w:rPr>
        <w:t xml:space="preserve"> concerned that the North American electric grid is vulnerable to attack and has debated </w:t>
      </w:r>
      <w:r w:rsidR="004905E0" w:rsidRPr="001E0032">
        <w:rPr>
          <w:rFonts w:cs="Calibri"/>
          <w:color w:val="000000"/>
          <w:sz w:val="24"/>
          <w:szCs w:val="24"/>
          <w:u w:color="000000"/>
          <w:bdr w:val="nil"/>
        </w:rPr>
        <w:t xml:space="preserve">and enacted </w:t>
      </w:r>
      <w:r w:rsidR="007A40C5" w:rsidRPr="001E0032">
        <w:rPr>
          <w:rFonts w:cs="Calibri"/>
          <w:color w:val="000000"/>
          <w:sz w:val="24"/>
          <w:szCs w:val="24"/>
          <w:u w:color="000000"/>
          <w:bdr w:val="nil"/>
        </w:rPr>
        <w:t xml:space="preserve">various legislative proposals to strengthen the security of the bulk electric system.  </w:t>
      </w:r>
      <w:r w:rsidR="003741A7">
        <w:rPr>
          <w:rFonts w:cs="Calibri"/>
          <w:color w:val="000000"/>
          <w:sz w:val="24"/>
          <w:szCs w:val="24"/>
          <w:u w:color="000000"/>
          <w:bdr w:val="nil"/>
        </w:rPr>
        <w:t xml:space="preserve">In the aftermath of several high-profile </w:t>
      </w:r>
      <w:r w:rsidR="002F6EB0">
        <w:rPr>
          <w:rFonts w:cs="Calibri"/>
          <w:color w:val="000000"/>
          <w:sz w:val="24"/>
          <w:szCs w:val="24"/>
          <w:u w:color="000000"/>
          <w:bdr w:val="nil"/>
        </w:rPr>
        <w:t>cyber</w:t>
      </w:r>
      <w:r w:rsidR="00F75816">
        <w:rPr>
          <w:rFonts w:cs="Calibri"/>
          <w:color w:val="000000"/>
          <w:sz w:val="24"/>
          <w:szCs w:val="24"/>
          <w:u w:color="000000"/>
          <w:bdr w:val="nil"/>
        </w:rPr>
        <w:t xml:space="preserve"> and ransomware attacks</w:t>
      </w:r>
      <w:ins w:id="2" w:author="Author">
        <w:r w:rsidR="00CE2914">
          <w:rPr>
            <w:rFonts w:cs="Calibri"/>
            <w:color w:val="000000"/>
            <w:sz w:val="24"/>
            <w:szCs w:val="24"/>
            <w:u w:color="000000"/>
            <w:bdr w:val="nil"/>
          </w:rPr>
          <w:t xml:space="preserve"> as well as </w:t>
        </w:r>
        <w:r w:rsidR="00AB0F64">
          <w:rPr>
            <w:rFonts w:cs="Calibri"/>
            <w:color w:val="000000"/>
            <w:sz w:val="24"/>
            <w:szCs w:val="24"/>
            <w:u w:color="000000"/>
            <w:bdr w:val="nil"/>
          </w:rPr>
          <w:t>increases in physical attacks to electric infrastructure</w:t>
        </w:r>
      </w:ins>
      <w:r w:rsidR="00F75816">
        <w:rPr>
          <w:rFonts w:cs="Calibri"/>
          <w:color w:val="000000"/>
          <w:sz w:val="24"/>
          <w:szCs w:val="24"/>
          <w:u w:color="000000"/>
          <w:bdr w:val="nil"/>
        </w:rPr>
        <w:t>,</w:t>
      </w:r>
      <w:r w:rsidR="00351512" w:rsidRPr="00351512">
        <w:rPr>
          <w:rFonts w:cs="Calibri"/>
          <w:color w:val="000000"/>
          <w:sz w:val="24"/>
          <w:szCs w:val="24"/>
          <w:u w:color="000000"/>
          <w:bdr w:val="nil"/>
        </w:rPr>
        <w:t xml:space="preserve"> there has been a growing call from Congress for additional mandatory cyber and ransomware incident reporting requirements</w:t>
      </w:r>
      <w:ins w:id="3" w:author="Author">
        <w:r w:rsidR="00AB0F64">
          <w:rPr>
            <w:rFonts w:cs="Calibri"/>
            <w:color w:val="000000"/>
            <w:sz w:val="24"/>
            <w:szCs w:val="24"/>
            <w:u w:color="000000"/>
            <w:bdr w:val="nil"/>
          </w:rPr>
          <w:t xml:space="preserve"> and a review of the </w:t>
        </w:r>
        <w:r w:rsidR="00AB0F64" w:rsidRPr="00AB0F64">
          <w:rPr>
            <w:rFonts w:cs="Calibri"/>
            <w:color w:val="000000"/>
            <w:sz w:val="24"/>
            <w:szCs w:val="24"/>
            <w:u w:color="000000"/>
            <w:bdr w:val="nil"/>
          </w:rPr>
          <w:t xml:space="preserve">effectiveness of existing reliability standards for </w:t>
        </w:r>
        <w:r w:rsidR="00AB0F64">
          <w:rPr>
            <w:rFonts w:cs="Calibri"/>
            <w:color w:val="000000"/>
            <w:sz w:val="24"/>
            <w:szCs w:val="24"/>
            <w:u w:color="000000"/>
            <w:bdr w:val="nil"/>
          </w:rPr>
          <w:t xml:space="preserve">the </w:t>
        </w:r>
        <w:r w:rsidR="00AB0F64" w:rsidRPr="00AB0F64">
          <w:rPr>
            <w:rFonts w:cs="Calibri"/>
            <w:color w:val="000000"/>
            <w:sz w:val="24"/>
            <w:szCs w:val="24"/>
            <w:u w:color="000000"/>
            <w:bdr w:val="nil"/>
          </w:rPr>
          <w:t>physical security</w:t>
        </w:r>
        <w:r w:rsidR="00AB0F64">
          <w:rPr>
            <w:rFonts w:cs="Calibri"/>
            <w:color w:val="000000"/>
            <w:sz w:val="24"/>
            <w:szCs w:val="24"/>
            <w:u w:color="000000"/>
            <w:bdr w:val="nil"/>
          </w:rPr>
          <w:t xml:space="preserve"> of the electric grid</w:t>
        </w:r>
      </w:ins>
      <w:r w:rsidR="00351512" w:rsidRPr="00351512">
        <w:rPr>
          <w:rFonts w:cs="Calibri"/>
          <w:color w:val="000000"/>
          <w:sz w:val="24"/>
          <w:szCs w:val="24"/>
          <w:u w:color="000000"/>
          <w:bdr w:val="nil"/>
        </w:rPr>
        <w:t>.</w:t>
      </w:r>
      <w:r w:rsidR="003E79CA">
        <w:rPr>
          <w:rFonts w:cs="Calibri"/>
          <w:color w:val="000000"/>
          <w:sz w:val="24"/>
          <w:szCs w:val="24"/>
          <w:u w:color="000000"/>
          <w:bdr w:val="nil"/>
        </w:rPr>
        <w:t xml:space="preserve">  </w:t>
      </w:r>
      <w:r w:rsidR="00537C41">
        <w:rPr>
          <w:rFonts w:cs="Calibri"/>
          <w:color w:val="000000"/>
          <w:sz w:val="24"/>
          <w:szCs w:val="24"/>
          <w:u w:color="000000"/>
          <w:bdr w:val="nil"/>
        </w:rPr>
        <w:t>A</w:t>
      </w:r>
      <w:r>
        <w:rPr>
          <w:rFonts w:cs="Calibri"/>
          <w:color w:val="000000"/>
          <w:sz w:val="24"/>
          <w:szCs w:val="24"/>
          <w:u w:color="000000"/>
          <w:bdr w:val="nil"/>
        </w:rPr>
        <w:t xml:space="preserve">ttention has </w:t>
      </w:r>
      <w:r w:rsidR="00B92E05">
        <w:rPr>
          <w:rFonts w:cs="Calibri"/>
          <w:color w:val="000000"/>
          <w:sz w:val="24"/>
          <w:szCs w:val="24"/>
          <w:u w:color="000000"/>
          <w:bdr w:val="nil"/>
        </w:rPr>
        <w:t xml:space="preserve">also </w:t>
      </w:r>
      <w:r>
        <w:rPr>
          <w:rFonts w:cs="Calibri"/>
          <w:color w:val="000000"/>
          <w:sz w:val="24"/>
          <w:szCs w:val="24"/>
          <w:u w:color="000000"/>
          <w:bdr w:val="nil"/>
        </w:rPr>
        <w:t>focused on vulnerabilities not in the design and operation of the grid itself, but in the supply chain, where utilities have little control over manufacturing practices, the insertion of malware, or business operations of third parties.</w:t>
      </w:r>
    </w:p>
    <w:p w14:paraId="6D4E08C2" w14:textId="77777777" w:rsidR="00281141" w:rsidRPr="001E0032" w:rsidRDefault="00281141" w:rsidP="002B4F00">
      <w:pPr>
        <w:pBdr>
          <w:top w:val="nil"/>
          <w:left w:val="nil"/>
          <w:bottom w:val="nil"/>
          <w:right w:val="nil"/>
          <w:between w:val="nil"/>
          <w:bar w:val="nil"/>
        </w:pBdr>
        <w:rPr>
          <w:rFonts w:cs="Calibri"/>
          <w:b/>
          <w:bCs/>
          <w:color w:val="000000"/>
          <w:sz w:val="24"/>
          <w:szCs w:val="24"/>
          <w:u w:val="single" w:color="000000"/>
          <w:bdr w:val="nil"/>
        </w:rPr>
      </w:pPr>
    </w:p>
    <w:p w14:paraId="5AAC80CC" w14:textId="77777777" w:rsidR="007A40C5" w:rsidRPr="001E0032" w:rsidRDefault="007A40C5" w:rsidP="002B4F00">
      <w:pPr>
        <w:pBdr>
          <w:top w:val="nil"/>
          <w:left w:val="nil"/>
          <w:bottom w:val="nil"/>
          <w:right w:val="nil"/>
          <w:between w:val="nil"/>
          <w:bar w:val="nil"/>
        </w:pBdr>
        <w:rPr>
          <w:rFonts w:cs="Calibri"/>
          <w:b/>
          <w:bCs/>
          <w:color w:val="000000"/>
          <w:sz w:val="24"/>
          <w:szCs w:val="24"/>
          <w:u w:color="000000"/>
          <w:bdr w:val="nil"/>
        </w:rPr>
      </w:pPr>
      <w:r w:rsidRPr="001E0032">
        <w:rPr>
          <w:rFonts w:cs="Calibri"/>
          <w:b/>
          <w:bCs/>
          <w:color w:val="000000"/>
          <w:sz w:val="24"/>
          <w:szCs w:val="24"/>
          <w:u w:color="000000"/>
          <w:bdr w:val="nil"/>
          <w:lang w:val="es-ES_tradnl"/>
        </w:rPr>
        <w:t>NWPPA</w:t>
      </w:r>
      <w:r w:rsidRPr="001E0032">
        <w:rPr>
          <w:rFonts w:cs="Calibri"/>
          <w:b/>
          <w:bCs/>
          <w:color w:val="000000"/>
          <w:sz w:val="24"/>
          <w:szCs w:val="24"/>
          <w:u w:color="000000"/>
          <w:bdr w:val="nil"/>
        </w:rPr>
        <w:t>’</w:t>
      </w:r>
      <w:r w:rsidRPr="001E0032">
        <w:rPr>
          <w:rFonts w:cs="Calibri"/>
          <w:b/>
          <w:bCs/>
          <w:color w:val="000000"/>
          <w:sz w:val="24"/>
          <w:szCs w:val="24"/>
          <w:u w:color="000000"/>
          <w:bdr w:val="nil"/>
          <w:lang w:val="fr-FR"/>
        </w:rPr>
        <w:t>s Position</w:t>
      </w:r>
    </w:p>
    <w:p w14:paraId="26D5F4DE" w14:textId="77777777" w:rsidR="007A40C5" w:rsidRPr="001E0032" w:rsidRDefault="007A40C5" w:rsidP="002B4F00">
      <w:pPr>
        <w:pBdr>
          <w:top w:val="nil"/>
          <w:left w:val="nil"/>
          <w:bottom w:val="nil"/>
          <w:right w:val="nil"/>
          <w:between w:val="nil"/>
          <w:bar w:val="nil"/>
        </w:pBdr>
        <w:rPr>
          <w:rFonts w:cs="Calibri"/>
          <w:color w:val="FF0000"/>
          <w:sz w:val="24"/>
          <w:szCs w:val="24"/>
          <w:u w:val="single" w:color="FF0000"/>
          <w:bdr w:val="nil"/>
        </w:rPr>
      </w:pPr>
    </w:p>
    <w:p w14:paraId="3B8CD1FF" w14:textId="1BBC65FD" w:rsidR="007A40C5" w:rsidRDefault="007A40C5" w:rsidP="002B4F00">
      <w:pPr>
        <w:pStyle w:val="ListParagraph"/>
        <w:numPr>
          <w:ilvl w:val="0"/>
          <w:numId w:val="25"/>
        </w:numPr>
        <w:pBdr>
          <w:top w:val="nil"/>
          <w:left w:val="nil"/>
          <w:bottom w:val="nil"/>
          <w:right w:val="nil"/>
          <w:between w:val="nil"/>
          <w:bar w:val="nil"/>
        </w:pBdr>
        <w:spacing w:line="276" w:lineRule="auto"/>
        <w:rPr>
          <w:rFonts w:cs="Calibri"/>
          <w:color w:val="000000"/>
          <w:sz w:val="24"/>
          <w:szCs w:val="24"/>
          <w:u w:color="000000"/>
          <w:bdr w:val="nil"/>
        </w:rPr>
      </w:pPr>
      <w:r w:rsidRPr="001E0032">
        <w:rPr>
          <w:rFonts w:cs="Calibri"/>
          <w:color w:val="000000"/>
          <w:sz w:val="24"/>
          <w:szCs w:val="24"/>
          <w:u w:color="000000"/>
          <w:bdr w:val="nil"/>
        </w:rPr>
        <w:t xml:space="preserve">NWPPA opposes measures that would undermine the current NRC-required standards for nuclear reactors and the existing FERC/NERC process for developing </w:t>
      </w:r>
      <w:r w:rsidR="00F52279">
        <w:rPr>
          <w:rFonts w:cs="Calibri"/>
          <w:color w:val="000000"/>
          <w:sz w:val="24"/>
          <w:szCs w:val="24"/>
          <w:u w:color="000000"/>
          <w:bdr w:val="nil"/>
        </w:rPr>
        <w:t>reliability</w:t>
      </w:r>
      <w:r w:rsidRPr="001E0032">
        <w:rPr>
          <w:rFonts w:cs="Calibri"/>
          <w:color w:val="000000"/>
          <w:sz w:val="24"/>
          <w:szCs w:val="24"/>
          <w:u w:color="000000"/>
          <w:bdr w:val="nil"/>
        </w:rPr>
        <w:t xml:space="preserve"> standards. </w:t>
      </w:r>
    </w:p>
    <w:p w14:paraId="46AD162C" w14:textId="12F29832" w:rsidR="00F5362A" w:rsidRDefault="00F5362A" w:rsidP="002B4F00">
      <w:pPr>
        <w:pStyle w:val="ListParagraph"/>
        <w:numPr>
          <w:ilvl w:val="0"/>
          <w:numId w:val="25"/>
        </w:numPr>
        <w:pBdr>
          <w:top w:val="nil"/>
          <w:left w:val="nil"/>
          <w:bottom w:val="nil"/>
          <w:right w:val="nil"/>
          <w:between w:val="nil"/>
          <w:bar w:val="nil"/>
        </w:pBdr>
        <w:spacing w:line="276" w:lineRule="auto"/>
        <w:rPr>
          <w:rFonts w:cs="Calibri"/>
          <w:color w:val="000000"/>
          <w:sz w:val="24"/>
          <w:szCs w:val="24"/>
          <w:u w:color="000000"/>
          <w:bdr w:val="nil"/>
        </w:rPr>
      </w:pPr>
      <w:r>
        <w:rPr>
          <w:rFonts w:cs="Calibri"/>
          <w:color w:val="000000"/>
          <w:sz w:val="24"/>
          <w:szCs w:val="24"/>
          <w:u w:color="000000"/>
          <w:bdr w:val="nil"/>
        </w:rPr>
        <w:t xml:space="preserve">NWPPA supports </w:t>
      </w:r>
      <w:r w:rsidR="00F52279">
        <w:rPr>
          <w:rFonts w:cs="Calibri"/>
          <w:color w:val="000000"/>
          <w:sz w:val="24"/>
          <w:szCs w:val="24"/>
          <w:u w:color="000000"/>
          <w:bdr w:val="nil"/>
        </w:rPr>
        <w:t>addressing supply chain vulnerabilities holistically, in a way that protects utilities and other end-use consumers of products and software, rather than requiring utilities to police vendors.</w:t>
      </w:r>
    </w:p>
    <w:p w14:paraId="7FC5716E" w14:textId="20C2FDA5" w:rsidR="00F52279" w:rsidRPr="001E0032" w:rsidRDefault="00F52279" w:rsidP="002B4F00">
      <w:pPr>
        <w:pStyle w:val="ListParagraph"/>
        <w:numPr>
          <w:ilvl w:val="0"/>
          <w:numId w:val="25"/>
        </w:numPr>
        <w:pBdr>
          <w:top w:val="nil"/>
          <w:left w:val="nil"/>
          <w:bottom w:val="nil"/>
          <w:right w:val="nil"/>
          <w:between w:val="nil"/>
          <w:bar w:val="nil"/>
        </w:pBdr>
        <w:spacing w:line="276" w:lineRule="auto"/>
        <w:rPr>
          <w:rFonts w:cs="Calibri"/>
          <w:color w:val="000000"/>
          <w:sz w:val="24"/>
          <w:szCs w:val="24"/>
          <w:u w:color="000000"/>
          <w:bdr w:val="nil"/>
        </w:rPr>
      </w:pPr>
      <w:r>
        <w:rPr>
          <w:rFonts w:cs="Calibri"/>
          <w:color w:val="000000"/>
          <w:sz w:val="24"/>
          <w:szCs w:val="24"/>
          <w:u w:color="000000"/>
          <w:bdr w:val="nil"/>
        </w:rPr>
        <w:t>NWPPA supports financial and technical assistance to small utilities to enhance cyber and physical security.</w:t>
      </w:r>
    </w:p>
    <w:p w14:paraId="2460F2D7" w14:textId="77777777" w:rsidR="007A40C5" w:rsidRPr="001E0032" w:rsidRDefault="007A40C5" w:rsidP="007A40C5">
      <w:pPr>
        <w:pBdr>
          <w:top w:val="nil"/>
          <w:left w:val="nil"/>
          <w:bottom w:val="nil"/>
          <w:right w:val="nil"/>
          <w:between w:val="nil"/>
          <w:bar w:val="nil"/>
        </w:pBdr>
        <w:rPr>
          <w:rFonts w:cs="Calibri"/>
          <w:color w:val="000000"/>
          <w:sz w:val="24"/>
          <w:szCs w:val="24"/>
          <w:u w:color="000000"/>
          <w:bdr w:val="nil"/>
        </w:rPr>
      </w:pPr>
    </w:p>
    <w:p w14:paraId="5615E730" w14:textId="07860DC5" w:rsidR="001F7E47" w:rsidRPr="00281141" w:rsidRDefault="007A40C5" w:rsidP="00281141">
      <w:pPr>
        <w:pBdr>
          <w:top w:val="nil"/>
          <w:left w:val="nil"/>
          <w:bottom w:val="nil"/>
          <w:right w:val="nil"/>
          <w:between w:val="nil"/>
          <w:bar w:val="nil"/>
        </w:pBdr>
        <w:rPr>
          <w:rFonts w:cs="Calibri"/>
          <w:color w:val="000000"/>
          <w:sz w:val="24"/>
          <w:szCs w:val="24"/>
          <w:u w:color="000000"/>
          <w:bdr w:val="nil"/>
        </w:rPr>
      </w:pPr>
      <w:r w:rsidRPr="001E0032">
        <w:rPr>
          <w:rFonts w:cs="Calibri"/>
          <w:color w:val="000000"/>
          <w:sz w:val="24"/>
          <w:szCs w:val="24"/>
          <w:u w:color="000000"/>
          <w:bdr w:val="nil"/>
        </w:rPr>
        <w:t>Origination Date: 2009. Revised in 2012, 2013, 2014, 2015, 2016</w:t>
      </w:r>
      <w:r w:rsidR="00FF0EAD" w:rsidRPr="001E0032">
        <w:rPr>
          <w:rFonts w:cs="Calibri"/>
          <w:color w:val="000000"/>
          <w:sz w:val="24"/>
          <w:szCs w:val="24"/>
          <w:u w:color="000000"/>
          <w:bdr w:val="nil"/>
        </w:rPr>
        <w:t>, 2017</w:t>
      </w:r>
      <w:r w:rsidR="001E581C">
        <w:rPr>
          <w:rFonts w:cs="Calibri"/>
          <w:color w:val="000000"/>
          <w:sz w:val="24"/>
          <w:szCs w:val="24"/>
          <w:u w:color="000000"/>
          <w:bdr w:val="nil"/>
        </w:rPr>
        <w:t>,</w:t>
      </w:r>
      <w:r w:rsidRPr="001E0032">
        <w:rPr>
          <w:rFonts w:cs="Calibri"/>
          <w:color w:val="000000"/>
          <w:sz w:val="24"/>
          <w:szCs w:val="24"/>
          <w:u w:color="000000"/>
          <w:bdr w:val="nil"/>
        </w:rPr>
        <w:t xml:space="preserve"> 201</w:t>
      </w:r>
      <w:r w:rsidR="00FF0EAD" w:rsidRPr="001E0032">
        <w:rPr>
          <w:rFonts w:cs="Calibri"/>
          <w:color w:val="000000"/>
          <w:sz w:val="24"/>
          <w:szCs w:val="24"/>
          <w:u w:color="000000"/>
          <w:bdr w:val="nil"/>
        </w:rPr>
        <w:t>8</w:t>
      </w:r>
      <w:r w:rsidR="00A91D89">
        <w:rPr>
          <w:rFonts w:cs="Calibri"/>
          <w:color w:val="000000"/>
          <w:sz w:val="24"/>
          <w:szCs w:val="24"/>
          <w:u w:color="000000"/>
          <w:bdr w:val="nil"/>
        </w:rPr>
        <w:t>,</w:t>
      </w:r>
      <w:r w:rsidR="00023FA5">
        <w:rPr>
          <w:rFonts w:cs="Calibri"/>
          <w:color w:val="000000"/>
          <w:sz w:val="24"/>
          <w:szCs w:val="24"/>
          <w:u w:color="000000"/>
          <w:bdr w:val="nil"/>
        </w:rPr>
        <w:t xml:space="preserve"> 2021</w:t>
      </w:r>
      <w:r w:rsidR="00A91D89">
        <w:rPr>
          <w:rFonts w:cs="Calibri"/>
          <w:color w:val="000000"/>
          <w:sz w:val="24"/>
          <w:szCs w:val="24"/>
          <w:u w:color="000000"/>
          <w:bdr w:val="nil"/>
        </w:rPr>
        <w:t xml:space="preserve">, </w:t>
      </w:r>
      <w:del w:id="4" w:author="Author">
        <w:r w:rsidR="001E581C" w:rsidDel="00D90F1E">
          <w:rPr>
            <w:rFonts w:cs="Calibri"/>
            <w:color w:val="000000"/>
            <w:sz w:val="24"/>
            <w:szCs w:val="24"/>
            <w:u w:color="000000"/>
            <w:bdr w:val="nil"/>
          </w:rPr>
          <w:delText>and</w:delText>
        </w:r>
        <w:r w:rsidR="001E581C" w:rsidDel="006B646F">
          <w:rPr>
            <w:rFonts w:cs="Calibri"/>
            <w:color w:val="000000"/>
            <w:sz w:val="24"/>
            <w:szCs w:val="24"/>
            <w:u w:color="000000"/>
            <w:bdr w:val="nil"/>
          </w:rPr>
          <w:delText xml:space="preserve"> </w:delText>
        </w:r>
      </w:del>
      <w:r w:rsidR="001E581C">
        <w:rPr>
          <w:rFonts w:cs="Calibri"/>
          <w:color w:val="000000"/>
          <w:sz w:val="24"/>
          <w:szCs w:val="24"/>
          <w:u w:color="000000"/>
          <w:bdr w:val="nil"/>
        </w:rPr>
        <w:t>202</w:t>
      </w:r>
      <w:r w:rsidR="00023FA5">
        <w:rPr>
          <w:rFonts w:cs="Calibri"/>
          <w:color w:val="000000"/>
          <w:sz w:val="24"/>
          <w:szCs w:val="24"/>
          <w:u w:color="000000"/>
          <w:bdr w:val="nil"/>
        </w:rPr>
        <w:t>2</w:t>
      </w:r>
      <w:ins w:id="5" w:author="Author">
        <w:r w:rsidR="00D90F1E">
          <w:rPr>
            <w:rFonts w:cs="Calibri"/>
            <w:color w:val="000000"/>
            <w:sz w:val="24"/>
            <w:szCs w:val="24"/>
            <w:u w:color="000000"/>
            <w:bdr w:val="nil"/>
          </w:rPr>
          <w:t>, and 2023</w:t>
        </w:r>
      </w:ins>
      <w:r w:rsidRPr="001E0032">
        <w:rPr>
          <w:rFonts w:cs="Calibri"/>
          <w:color w:val="000000"/>
          <w:sz w:val="24"/>
          <w:szCs w:val="24"/>
          <w:u w:color="000000"/>
          <w:bdr w:val="nil"/>
        </w:rPr>
        <w:t>.</w:t>
      </w:r>
    </w:p>
    <w:sectPr w:rsidR="001F7E47" w:rsidRPr="00281141" w:rsidSect="003E6758">
      <w:headerReference w:type="even" r:id="rId8"/>
      <w:pgSz w:w="12240" w:h="15840" w:code="1"/>
      <w:pgMar w:top="1440" w:right="1440" w:bottom="1267" w:left="1440" w:header="720" w:footer="720" w:gutter="0"/>
      <w:lnNumType w:countBy="1" w:restart="continuou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DA0873" w14:textId="77777777" w:rsidR="00A53DE2" w:rsidRDefault="00A53DE2" w:rsidP="005668B0">
      <w:r>
        <w:separator/>
      </w:r>
    </w:p>
  </w:endnote>
  <w:endnote w:type="continuationSeparator" w:id="0">
    <w:p w14:paraId="5642A854" w14:textId="77777777" w:rsidR="00A53DE2" w:rsidRDefault="00A53DE2" w:rsidP="005668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auto"/>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176FCE" w14:textId="77777777" w:rsidR="00A53DE2" w:rsidRDefault="00A53DE2" w:rsidP="005668B0">
      <w:r>
        <w:separator/>
      </w:r>
    </w:p>
  </w:footnote>
  <w:footnote w:type="continuationSeparator" w:id="0">
    <w:p w14:paraId="67F07824" w14:textId="77777777" w:rsidR="00A53DE2" w:rsidRDefault="00A53DE2" w:rsidP="005668B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6548EF" w14:textId="31939F81" w:rsidR="00F5362A" w:rsidRDefault="00F5362A" w:rsidP="005668B0">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D4CE7A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2245AB6"/>
    <w:multiLevelType w:val="hybridMultilevel"/>
    <w:tmpl w:val="886651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FA0D19"/>
    <w:multiLevelType w:val="hybridMultilevel"/>
    <w:tmpl w:val="6A9EB0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082A20"/>
    <w:multiLevelType w:val="hybridMultilevel"/>
    <w:tmpl w:val="933E53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A1E34DF"/>
    <w:multiLevelType w:val="multilevel"/>
    <w:tmpl w:val="2F928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A6722EB"/>
    <w:multiLevelType w:val="hybridMultilevel"/>
    <w:tmpl w:val="2A461E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12C4874"/>
    <w:multiLevelType w:val="multilevel"/>
    <w:tmpl w:val="A67A48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2E8210D"/>
    <w:multiLevelType w:val="hybridMultilevel"/>
    <w:tmpl w:val="AD18FB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39F10A6"/>
    <w:multiLevelType w:val="hybridMultilevel"/>
    <w:tmpl w:val="0EA656DC"/>
    <w:numStyleLink w:val="ImportedStyle1"/>
  </w:abstractNum>
  <w:abstractNum w:abstractNumId="9" w15:restartNumberingAfterBreak="0">
    <w:nsid w:val="374A4B38"/>
    <w:multiLevelType w:val="hybridMultilevel"/>
    <w:tmpl w:val="F54E78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788254F"/>
    <w:multiLevelType w:val="hybridMultilevel"/>
    <w:tmpl w:val="E5323EC6"/>
    <w:lvl w:ilvl="0" w:tplc="04090001">
      <w:start w:val="1"/>
      <w:numFmt w:val="bullet"/>
      <w:lvlText w:val=""/>
      <w:lvlJc w:val="left"/>
      <w:pPr>
        <w:ind w:left="1214" w:hanging="360"/>
      </w:pPr>
      <w:rPr>
        <w:rFonts w:ascii="Symbol" w:hAnsi="Symbol" w:hint="default"/>
      </w:rPr>
    </w:lvl>
    <w:lvl w:ilvl="1" w:tplc="04090003" w:tentative="1">
      <w:start w:val="1"/>
      <w:numFmt w:val="bullet"/>
      <w:lvlText w:val="o"/>
      <w:lvlJc w:val="left"/>
      <w:pPr>
        <w:ind w:left="1934" w:hanging="360"/>
      </w:pPr>
      <w:rPr>
        <w:rFonts w:ascii="Courier New" w:hAnsi="Courier New" w:cs="Courier New" w:hint="default"/>
      </w:rPr>
    </w:lvl>
    <w:lvl w:ilvl="2" w:tplc="04090005" w:tentative="1">
      <w:start w:val="1"/>
      <w:numFmt w:val="bullet"/>
      <w:lvlText w:val=""/>
      <w:lvlJc w:val="left"/>
      <w:pPr>
        <w:ind w:left="2654" w:hanging="360"/>
      </w:pPr>
      <w:rPr>
        <w:rFonts w:ascii="Wingdings" w:hAnsi="Wingdings" w:hint="default"/>
      </w:rPr>
    </w:lvl>
    <w:lvl w:ilvl="3" w:tplc="04090001" w:tentative="1">
      <w:start w:val="1"/>
      <w:numFmt w:val="bullet"/>
      <w:lvlText w:val=""/>
      <w:lvlJc w:val="left"/>
      <w:pPr>
        <w:ind w:left="3374" w:hanging="360"/>
      </w:pPr>
      <w:rPr>
        <w:rFonts w:ascii="Symbol" w:hAnsi="Symbol" w:hint="default"/>
      </w:rPr>
    </w:lvl>
    <w:lvl w:ilvl="4" w:tplc="04090003" w:tentative="1">
      <w:start w:val="1"/>
      <w:numFmt w:val="bullet"/>
      <w:lvlText w:val="o"/>
      <w:lvlJc w:val="left"/>
      <w:pPr>
        <w:ind w:left="4094" w:hanging="360"/>
      </w:pPr>
      <w:rPr>
        <w:rFonts w:ascii="Courier New" w:hAnsi="Courier New" w:cs="Courier New" w:hint="default"/>
      </w:rPr>
    </w:lvl>
    <w:lvl w:ilvl="5" w:tplc="04090005" w:tentative="1">
      <w:start w:val="1"/>
      <w:numFmt w:val="bullet"/>
      <w:lvlText w:val=""/>
      <w:lvlJc w:val="left"/>
      <w:pPr>
        <w:ind w:left="4814" w:hanging="360"/>
      </w:pPr>
      <w:rPr>
        <w:rFonts w:ascii="Wingdings" w:hAnsi="Wingdings" w:hint="default"/>
      </w:rPr>
    </w:lvl>
    <w:lvl w:ilvl="6" w:tplc="04090001" w:tentative="1">
      <w:start w:val="1"/>
      <w:numFmt w:val="bullet"/>
      <w:lvlText w:val=""/>
      <w:lvlJc w:val="left"/>
      <w:pPr>
        <w:ind w:left="5534" w:hanging="360"/>
      </w:pPr>
      <w:rPr>
        <w:rFonts w:ascii="Symbol" w:hAnsi="Symbol" w:hint="default"/>
      </w:rPr>
    </w:lvl>
    <w:lvl w:ilvl="7" w:tplc="04090003" w:tentative="1">
      <w:start w:val="1"/>
      <w:numFmt w:val="bullet"/>
      <w:lvlText w:val="o"/>
      <w:lvlJc w:val="left"/>
      <w:pPr>
        <w:ind w:left="6254" w:hanging="360"/>
      </w:pPr>
      <w:rPr>
        <w:rFonts w:ascii="Courier New" w:hAnsi="Courier New" w:cs="Courier New" w:hint="default"/>
      </w:rPr>
    </w:lvl>
    <w:lvl w:ilvl="8" w:tplc="04090005" w:tentative="1">
      <w:start w:val="1"/>
      <w:numFmt w:val="bullet"/>
      <w:lvlText w:val=""/>
      <w:lvlJc w:val="left"/>
      <w:pPr>
        <w:ind w:left="6974" w:hanging="360"/>
      </w:pPr>
      <w:rPr>
        <w:rFonts w:ascii="Wingdings" w:hAnsi="Wingdings" w:hint="default"/>
      </w:rPr>
    </w:lvl>
  </w:abstractNum>
  <w:abstractNum w:abstractNumId="11" w15:restartNumberingAfterBreak="0">
    <w:nsid w:val="3D1647B7"/>
    <w:multiLevelType w:val="hybridMultilevel"/>
    <w:tmpl w:val="62CA52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E9B7087"/>
    <w:multiLevelType w:val="multilevel"/>
    <w:tmpl w:val="8EAA89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FA310AF"/>
    <w:multiLevelType w:val="hybridMultilevel"/>
    <w:tmpl w:val="DA8CA6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AE20E08"/>
    <w:multiLevelType w:val="hybridMultilevel"/>
    <w:tmpl w:val="9C4693FA"/>
    <w:lvl w:ilvl="0" w:tplc="0409000F">
      <w:start w:val="1"/>
      <w:numFmt w:val="decimal"/>
      <w:lvlText w:val="%1."/>
      <w:lvlJc w:val="left"/>
      <w:pPr>
        <w:tabs>
          <w:tab w:val="num" w:pos="720"/>
        </w:tabs>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DD93700"/>
    <w:multiLevelType w:val="multilevel"/>
    <w:tmpl w:val="844E23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3860D55"/>
    <w:multiLevelType w:val="multilevel"/>
    <w:tmpl w:val="57BAF8A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6F12569"/>
    <w:multiLevelType w:val="multilevel"/>
    <w:tmpl w:val="CDD63D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E355040"/>
    <w:multiLevelType w:val="hybridMultilevel"/>
    <w:tmpl w:val="B76C35D6"/>
    <w:lvl w:ilvl="0" w:tplc="04090001">
      <w:start w:val="1"/>
      <w:numFmt w:val="bullet"/>
      <w:lvlText w:val=""/>
      <w:lvlJc w:val="left"/>
      <w:pPr>
        <w:ind w:left="1214" w:hanging="360"/>
      </w:pPr>
      <w:rPr>
        <w:rFonts w:ascii="Symbol" w:hAnsi="Symbol" w:hint="default"/>
      </w:rPr>
    </w:lvl>
    <w:lvl w:ilvl="1" w:tplc="04090003" w:tentative="1">
      <w:start w:val="1"/>
      <w:numFmt w:val="bullet"/>
      <w:lvlText w:val="o"/>
      <w:lvlJc w:val="left"/>
      <w:pPr>
        <w:ind w:left="1934" w:hanging="360"/>
      </w:pPr>
      <w:rPr>
        <w:rFonts w:ascii="Courier New" w:hAnsi="Courier New" w:cs="Courier New" w:hint="default"/>
      </w:rPr>
    </w:lvl>
    <w:lvl w:ilvl="2" w:tplc="04090005" w:tentative="1">
      <w:start w:val="1"/>
      <w:numFmt w:val="bullet"/>
      <w:lvlText w:val=""/>
      <w:lvlJc w:val="left"/>
      <w:pPr>
        <w:ind w:left="2654" w:hanging="360"/>
      </w:pPr>
      <w:rPr>
        <w:rFonts w:ascii="Wingdings" w:hAnsi="Wingdings" w:hint="default"/>
      </w:rPr>
    </w:lvl>
    <w:lvl w:ilvl="3" w:tplc="04090001" w:tentative="1">
      <w:start w:val="1"/>
      <w:numFmt w:val="bullet"/>
      <w:lvlText w:val=""/>
      <w:lvlJc w:val="left"/>
      <w:pPr>
        <w:ind w:left="3374" w:hanging="360"/>
      </w:pPr>
      <w:rPr>
        <w:rFonts w:ascii="Symbol" w:hAnsi="Symbol" w:hint="default"/>
      </w:rPr>
    </w:lvl>
    <w:lvl w:ilvl="4" w:tplc="04090003" w:tentative="1">
      <w:start w:val="1"/>
      <w:numFmt w:val="bullet"/>
      <w:lvlText w:val="o"/>
      <w:lvlJc w:val="left"/>
      <w:pPr>
        <w:ind w:left="4094" w:hanging="360"/>
      </w:pPr>
      <w:rPr>
        <w:rFonts w:ascii="Courier New" w:hAnsi="Courier New" w:cs="Courier New" w:hint="default"/>
      </w:rPr>
    </w:lvl>
    <w:lvl w:ilvl="5" w:tplc="04090005" w:tentative="1">
      <w:start w:val="1"/>
      <w:numFmt w:val="bullet"/>
      <w:lvlText w:val=""/>
      <w:lvlJc w:val="left"/>
      <w:pPr>
        <w:ind w:left="4814" w:hanging="360"/>
      </w:pPr>
      <w:rPr>
        <w:rFonts w:ascii="Wingdings" w:hAnsi="Wingdings" w:hint="default"/>
      </w:rPr>
    </w:lvl>
    <w:lvl w:ilvl="6" w:tplc="04090001" w:tentative="1">
      <w:start w:val="1"/>
      <w:numFmt w:val="bullet"/>
      <w:lvlText w:val=""/>
      <w:lvlJc w:val="left"/>
      <w:pPr>
        <w:ind w:left="5534" w:hanging="360"/>
      </w:pPr>
      <w:rPr>
        <w:rFonts w:ascii="Symbol" w:hAnsi="Symbol" w:hint="default"/>
      </w:rPr>
    </w:lvl>
    <w:lvl w:ilvl="7" w:tplc="04090003" w:tentative="1">
      <w:start w:val="1"/>
      <w:numFmt w:val="bullet"/>
      <w:lvlText w:val="o"/>
      <w:lvlJc w:val="left"/>
      <w:pPr>
        <w:ind w:left="6254" w:hanging="360"/>
      </w:pPr>
      <w:rPr>
        <w:rFonts w:ascii="Courier New" w:hAnsi="Courier New" w:cs="Courier New" w:hint="default"/>
      </w:rPr>
    </w:lvl>
    <w:lvl w:ilvl="8" w:tplc="04090005" w:tentative="1">
      <w:start w:val="1"/>
      <w:numFmt w:val="bullet"/>
      <w:lvlText w:val=""/>
      <w:lvlJc w:val="left"/>
      <w:pPr>
        <w:ind w:left="6974" w:hanging="360"/>
      </w:pPr>
      <w:rPr>
        <w:rFonts w:ascii="Wingdings" w:hAnsi="Wingdings" w:hint="default"/>
      </w:rPr>
    </w:lvl>
  </w:abstractNum>
  <w:abstractNum w:abstractNumId="19" w15:restartNumberingAfterBreak="0">
    <w:nsid w:val="623842FA"/>
    <w:multiLevelType w:val="hybridMultilevel"/>
    <w:tmpl w:val="00864F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81B33A1"/>
    <w:multiLevelType w:val="hybridMultilevel"/>
    <w:tmpl w:val="7E58604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1" w15:restartNumberingAfterBreak="0">
    <w:nsid w:val="6A5103E6"/>
    <w:multiLevelType w:val="hybridMultilevel"/>
    <w:tmpl w:val="747417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D453543"/>
    <w:multiLevelType w:val="multilevel"/>
    <w:tmpl w:val="28F46D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5F63329"/>
    <w:multiLevelType w:val="multilevel"/>
    <w:tmpl w:val="B82C22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8EE0F85"/>
    <w:multiLevelType w:val="hybridMultilevel"/>
    <w:tmpl w:val="0EA656DC"/>
    <w:styleLink w:val="ImportedStyle1"/>
    <w:lvl w:ilvl="0" w:tplc="A4DC2D7A">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7127A9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12C3ADE">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3FE8624">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88C8550">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AC47D5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749486">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FDE0554">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A5ED5AC">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16cid:durableId="1262836670">
    <w:abstractNumId w:val="13"/>
  </w:num>
  <w:num w:numId="2" w16cid:durableId="23289661">
    <w:abstractNumId w:val="1"/>
  </w:num>
  <w:num w:numId="3" w16cid:durableId="892739383">
    <w:abstractNumId w:val="11"/>
  </w:num>
  <w:num w:numId="4" w16cid:durableId="536698734">
    <w:abstractNumId w:val="14"/>
  </w:num>
  <w:num w:numId="5" w16cid:durableId="42868146">
    <w:abstractNumId w:val="3"/>
  </w:num>
  <w:num w:numId="6" w16cid:durableId="1199974658">
    <w:abstractNumId w:val="9"/>
  </w:num>
  <w:num w:numId="7" w16cid:durableId="1646812318">
    <w:abstractNumId w:val="2"/>
  </w:num>
  <w:num w:numId="8" w16cid:durableId="1431662714">
    <w:abstractNumId w:val="21"/>
  </w:num>
  <w:num w:numId="9" w16cid:durableId="1770614824">
    <w:abstractNumId w:val="5"/>
  </w:num>
  <w:num w:numId="10" w16cid:durableId="1951206894">
    <w:abstractNumId w:val="2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102753878">
    <w:abstractNumId w:val="6"/>
  </w:num>
  <w:num w:numId="12" w16cid:durableId="850535349">
    <w:abstractNumId w:val="19"/>
  </w:num>
  <w:num w:numId="13" w16cid:durableId="1920824980">
    <w:abstractNumId w:val="4"/>
  </w:num>
  <w:num w:numId="14" w16cid:durableId="787163923">
    <w:abstractNumId w:val="12"/>
  </w:num>
  <w:num w:numId="15" w16cid:durableId="1876697340">
    <w:abstractNumId w:val="18"/>
  </w:num>
  <w:num w:numId="16" w16cid:durableId="1800685046">
    <w:abstractNumId w:val="23"/>
  </w:num>
  <w:num w:numId="17" w16cid:durableId="927273043">
    <w:abstractNumId w:val="17"/>
  </w:num>
  <w:num w:numId="18" w16cid:durableId="280770041">
    <w:abstractNumId w:val="10"/>
  </w:num>
  <w:num w:numId="19" w16cid:durableId="578175418">
    <w:abstractNumId w:val="22"/>
  </w:num>
  <w:num w:numId="20" w16cid:durableId="934288391">
    <w:abstractNumId w:val="15"/>
  </w:num>
  <w:num w:numId="21" w16cid:durableId="831485163">
    <w:abstractNumId w:val="0"/>
  </w:num>
  <w:num w:numId="22" w16cid:durableId="1432697913">
    <w:abstractNumId w:val="16"/>
  </w:num>
  <w:num w:numId="23" w16cid:durableId="959413762">
    <w:abstractNumId w:val="24"/>
  </w:num>
  <w:num w:numId="24" w16cid:durableId="553346458">
    <w:abstractNumId w:val="8"/>
  </w:num>
  <w:num w:numId="25" w16cid:durableId="188370738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trackRevisions/>
  <w:defaultTabStop w:val="720"/>
  <w:evenAndOddHeaders/>
  <w:drawingGridHorizontalSpacing w:val="110"/>
  <w:displayHorizontalDrawingGridEvery w:val="2"/>
  <w:displayVerticalDrawingGridEvery w:val="2"/>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2CB0"/>
    <w:rsid w:val="000013E9"/>
    <w:rsid w:val="00002AA3"/>
    <w:rsid w:val="00010E6A"/>
    <w:rsid w:val="00015ED6"/>
    <w:rsid w:val="000215D9"/>
    <w:rsid w:val="00023FA5"/>
    <w:rsid w:val="00026119"/>
    <w:rsid w:val="000344D4"/>
    <w:rsid w:val="00052585"/>
    <w:rsid w:val="00054011"/>
    <w:rsid w:val="00071612"/>
    <w:rsid w:val="000747B3"/>
    <w:rsid w:val="00075E86"/>
    <w:rsid w:val="00080092"/>
    <w:rsid w:val="00083531"/>
    <w:rsid w:val="00086AAD"/>
    <w:rsid w:val="000A0F47"/>
    <w:rsid w:val="000A2DFE"/>
    <w:rsid w:val="000A64B3"/>
    <w:rsid w:val="000B0316"/>
    <w:rsid w:val="000B2537"/>
    <w:rsid w:val="000C6673"/>
    <w:rsid w:val="000D5E51"/>
    <w:rsid w:val="000E0CA6"/>
    <w:rsid w:val="000E303F"/>
    <w:rsid w:val="000E6E87"/>
    <w:rsid w:val="000F1E99"/>
    <w:rsid w:val="000F4800"/>
    <w:rsid w:val="001035DD"/>
    <w:rsid w:val="00104A3A"/>
    <w:rsid w:val="00113C37"/>
    <w:rsid w:val="00113C7E"/>
    <w:rsid w:val="0012074F"/>
    <w:rsid w:val="00120ED9"/>
    <w:rsid w:val="00127708"/>
    <w:rsid w:val="00127E62"/>
    <w:rsid w:val="00132068"/>
    <w:rsid w:val="00136FDE"/>
    <w:rsid w:val="00155C05"/>
    <w:rsid w:val="00165062"/>
    <w:rsid w:val="001A1044"/>
    <w:rsid w:val="001A23E0"/>
    <w:rsid w:val="001B6058"/>
    <w:rsid w:val="001C0AC7"/>
    <w:rsid w:val="001C3D67"/>
    <w:rsid w:val="001D58AB"/>
    <w:rsid w:val="001D5C8F"/>
    <w:rsid w:val="001E0032"/>
    <w:rsid w:val="001E13C0"/>
    <w:rsid w:val="001E581C"/>
    <w:rsid w:val="001F14AE"/>
    <w:rsid w:val="001F5079"/>
    <w:rsid w:val="001F71A7"/>
    <w:rsid w:val="001F7E47"/>
    <w:rsid w:val="00206AA3"/>
    <w:rsid w:val="002078FA"/>
    <w:rsid w:val="00210EC7"/>
    <w:rsid w:val="002216D7"/>
    <w:rsid w:val="00224F4B"/>
    <w:rsid w:val="00231C79"/>
    <w:rsid w:val="00233BA8"/>
    <w:rsid w:val="00234BF6"/>
    <w:rsid w:val="00235691"/>
    <w:rsid w:val="00236732"/>
    <w:rsid w:val="00237A22"/>
    <w:rsid w:val="00243B35"/>
    <w:rsid w:val="00244C9C"/>
    <w:rsid w:val="00245533"/>
    <w:rsid w:val="0026105F"/>
    <w:rsid w:val="002627B4"/>
    <w:rsid w:val="00265BDD"/>
    <w:rsid w:val="00265CA5"/>
    <w:rsid w:val="00281141"/>
    <w:rsid w:val="0028522A"/>
    <w:rsid w:val="0028732D"/>
    <w:rsid w:val="00292925"/>
    <w:rsid w:val="0029350A"/>
    <w:rsid w:val="0029621C"/>
    <w:rsid w:val="002A0DF3"/>
    <w:rsid w:val="002A232D"/>
    <w:rsid w:val="002A75BF"/>
    <w:rsid w:val="002A76C4"/>
    <w:rsid w:val="002B4F00"/>
    <w:rsid w:val="002C4015"/>
    <w:rsid w:val="002C4798"/>
    <w:rsid w:val="002C648A"/>
    <w:rsid w:val="002C68E4"/>
    <w:rsid w:val="002D059D"/>
    <w:rsid w:val="002D4E83"/>
    <w:rsid w:val="002F0818"/>
    <w:rsid w:val="002F11D9"/>
    <w:rsid w:val="002F6EB0"/>
    <w:rsid w:val="002F76F6"/>
    <w:rsid w:val="00310152"/>
    <w:rsid w:val="00316F99"/>
    <w:rsid w:val="00324E76"/>
    <w:rsid w:val="0032585B"/>
    <w:rsid w:val="00325CAF"/>
    <w:rsid w:val="00331EE5"/>
    <w:rsid w:val="0033294C"/>
    <w:rsid w:val="0033719D"/>
    <w:rsid w:val="00341AC2"/>
    <w:rsid w:val="003421C4"/>
    <w:rsid w:val="0034401C"/>
    <w:rsid w:val="003457B2"/>
    <w:rsid w:val="003474FA"/>
    <w:rsid w:val="00350370"/>
    <w:rsid w:val="00351512"/>
    <w:rsid w:val="003527E1"/>
    <w:rsid w:val="00353533"/>
    <w:rsid w:val="00356217"/>
    <w:rsid w:val="00357131"/>
    <w:rsid w:val="00363128"/>
    <w:rsid w:val="00372DB1"/>
    <w:rsid w:val="003741A7"/>
    <w:rsid w:val="00394ECC"/>
    <w:rsid w:val="00395BF1"/>
    <w:rsid w:val="003A12D1"/>
    <w:rsid w:val="003A1D8A"/>
    <w:rsid w:val="003A42F0"/>
    <w:rsid w:val="003A48A7"/>
    <w:rsid w:val="003A5597"/>
    <w:rsid w:val="003A7A6F"/>
    <w:rsid w:val="003B1993"/>
    <w:rsid w:val="003B6722"/>
    <w:rsid w:val="003B6BFD"/>
    <w:rsid w:val="003C2A88"/>
    <w:rsid w:val="003C39CA"/>
    <w:rsid w:val="003E6758"/>
    <w:rsid w:val="003E79CA"/>
    <w:rsid w:val="00406E65"/>
    <w:rsid w:val="004117AA"/>
    <w:rsid w:val="00414751"/>
    <w:rsid w:val="00417294"/>
    <w:rsid w:val="004203D8"/>
    <w:rsid w:val="00422046"/>
    <w:rsid w:val="0043092B"/>
    <w:rsid w:val="004341F6"/>
    <w:rsid w:val="00442734"/>
    <w:rsid w:val="00453ADA"/>
    <w:rsid w:val="0045502C"/>
    <w:rsid w:val="004613B0"/>
    <w:rsid w:val="004622C2"/>
    <w:rsid w:val="00463140"/>
    <w:rsid w:val="00475FDF"/>
    <w:rsid w:val="0048604F"/>
    <w:rsid w:val="004905E0"/>
    <w:rsid w:val="004939F1"/>
    <w:rsid w:val="004975C8"/>
    <w:rsid w:val="004A286F"/>
    <w:rsid w:val="004A4199"/>
    <w:rsid w:val="004B3A67"/>
    <w:rsid w:val="004B68AA"/>
    <w:rsid w:val="004C24AA"/>
    <w:rsid w:val="004C7F58"/>
    <w:rsid w:val="004D0F59"/>
    <w:rsid w:val="004D1278"/>
    <w:rsid w:val="004D1B51"/>
    <w:rsid w:val="004D734E"/>
    <w:rsid w:val="004F0ADD"/>
    <w:rsid w:val="004F343D"/>
    <w:rsid w:val="0050020E"/>
    <w:rsid w:val="00503389"/>
    <w:rsid w:val="005219C7"/>
    <w:rsid w:val="0052518F"/>
    <w:rsid w:val="0052629D"/>
    <w:rsid w:val="00537C41"/>
    <w:rsid w:val="00544746"/>
    <w:rsid w:val="00550DD9"/>
    <w:rsid w:val="00552472"/>
    <w:rsid w:val="00553422"/>
    <w:rsid w:val="00562B02"/>
    <w:rsid w:val="0056346C"/>
    <w:rsid w:val="00565684"/>
    <w:rsid w:val="005668B0"/>
    <w:rsid w:val="00567E91"/>
    <w:rsid w:val="00575081"/>
    <w:rsid w:val="005758E9"/>
    <w:rsid w:val="00575C7D"/>
    <w:rsid w:val="0057701D"/>
    <w:rsid w:val="005822A4"/>
    <w:rsid w:val="00585C5A"/>
    <w:rsid w:val="00587333"/>
    <w:rsid w:val="00593271"/>
    <w:rsid w:val="00595925"/>
    <w:rsid w:val="005A5D78"/>
    <w:rsid w:val="005B18C0"/>
    <w:rsid w:val="005B1DB4"/>
    <w:rsid w:val="005C2DC0"/>
    <w:rsid w:val="005C547E"/>
    <w:rsid w:val="005C7D77"/>
    <w:rsid w:val="005D123D"/>
    <w:rsid w:val="005F2B19"/>
    <w:rsid w:val="005F7AE0"/>
    <w:rsid w:val="00600601"/>
    <w:rsid w:val="00600BD7"/>
    <w:rsid w:val="0061437E"/>
    <w:rsid w:val="00623042"/>
    <w:rsid w:val="00625013"/>
    <w:rsid w:val="00626E3B"/>
    <w:rsid w:val="0063092A"/>
    <w:rsid w:val="00631202"/>
    <w:rsid w:val="00653502"/>
    <w:rsid w:val="00657A8B"/>
    <w:rsid w:val="00660857"/>
    <w:rsid w:val="006608EF"/>
    <w:rsid w:val="00664B62"/>
    <w:rsid w:val="00671624"/>
    <w:rsid w:val="006866A5"/>
    <w:rsid w:val="006918B9"/>
    <w:rsid w:val="00691B86"/>
    <w:rsid w:val="00694156"/>
    <w:rsid w:val="006A2CE1"/>
    <w:rsid w:val="006A30E4"/>
    <w:rsid w:val="006A36E5"/>
    <w:rsid w:val="006A4B96"/>
    <w:rsid w:val="006B1018"/>
    <w:rsid w:val="006B57B7"/>
    <w:rsid w:val="006B646F"/>
    <w:rsid w:val="006C5C76"/>
    <w:rsid w:val="006F42A7"/>
    <w:rsid w:val="007012A2"/>
    <w:rsid w:val="00702192"/>
    <w:rsid w:val="00716D02"/>
    <w:rsid w:val="00726BDA"/>
    <w:rsid w:val="00742AB2"/>
    <w:rsid w:val="0074565E"/>
    <w:rsid w:val="007468E1"/>
    <w:rsid w:val="00750978"/>
    <w:rsid w:val="007535AC"/>
    <w:rsid w:val="00755A30"/>
    <w:rsid w:val="00756A4E"/>
    <w:rsid w:val="00762DFF"/>
    <w:rsid w:val="00763B4A"/>
    <w:rsid w:val="007651A0"/>
    <w:rsid w:val="00770E10"/>
    <w:rsid w:val="00770F4F"/>
    <w:rsid w:val="00782AD0"/>
    <w:rsid w:val="00793A6B"/>
    <w:rsid w:val="007A2A60"/>
    <w:rsid w:val="007A40C5"/>
    <w:rsid w:val="007A5813"/>
    <w:rsid w:val="007A5F43"/>
    <w:rsid w:val="007A5FBE"/>
    <w:rsid w:val="007A7676"/>
    <w:rsid w:val="007B1E0A"/>
    <w:rsid w:val="007B314F"/>
    <w:rsid w:val="007B3E63"/>
    <w:rsid w:val="007C107C"/>
    <w:rsid w:val="007D0550"/>
    <w:rsid w:val="007D2290"/>
    <w:rsid w:val="007D5C79"/>
    <w:rsid w:val="007E6677"/>
    <w:rsid w:val="007E7D3F"/>
    <w:rsid w:val="00810718"/>
    <w:rsid w:val="00823E18"/>
    <w:rsid w:val="0082521A"/>
    <w:rsid w:val="00826FC6"/>
    <w:rsid w:val="00827F4E"/>
    <w:rsid w:val="00833655"/>
    <w:rsid w:val="00844D87"/>
    <w:rsid w:val="008500B4"/>
    <w:rsid w:val="0085074F"/>
    <w:rsid w:val="00866165"/>
    <w:rsid w:val="008678DE"/>
    <w:rsid w:val="00875524"/>
    <w:rsid w:val="00882CB0"/>
    <w:rsid w:val="00885010"/>
    <w:rsid w:val="00886329"/>
    <w:rsid w:val="008878DA"/>
    <w:rsid w:val="00896669"/>
    <w:rsid w:val="008A54E9"/>
    <w:rsid w:val="008A6E84"/>
    <w:rsid w:val="008A6FCB"/>
    <w:rsid w:val="008B1459"/>
    <w:rsid w:val="008C1612"/>
    <w:rsid w:val="008C3697"/>
    <w:rsid w:val="008D01DC"/>
    <w:rsid w:val="008D4E2E"/>
    <w:rsid w:val="008D7953"/>
    <w:rsid w:val="008E0726"/>
    <w:rsid w:val="008F17F6"/>
    <w:rsid w:val="008F550C"/>
    <w:rsid w:val="008F55F0"/>
    <w:rsid w:val="008F658F"/>
    <w:rsid w:val="00911D09"/>
    <w:rsid w:val="009152A5"/>
    <w:rsid w:val="00921F6A"/>
    <w:rsid w:val="0092224C"/>
    <w:rsid w:val="00922C5C"/>
    <w:rsid w:val="0092700F"/>
    <w:rsid w:val="009277D6"/>
    <w:rsid w:val="00931D13"/>
    <w:rsid w:val="009356E4"/>
    <w:rsid w:val="009443AA"/>
    <w:rsid w:val="009466D3"/>
    <w:rsid w:val="00952FCB"/>
    <w:rsid w:val="009552D4"/>
    <w:rsid w:val="00960079"/>
    <w:rsid w:val="009636D2"/>
    <w:rsid w:val="00963B38"/>
    <w:rsid w:val="00970655"/>
    <w:rsid w:val="00973C80"/>
    <w:rsid w:val="009970AD"/>
    <w:rsid w:val="009A0541"/>
    <w:rsid w:val="009A2665"/>
    <w:rsid w:val="009A44EC"/>
    <w:rsid w:val="009A7731"/>
    <w:rsid w:val="009B1E0C"/>
    <w:rsid w:val="009B2BDF"/>
    <w:rsid w:val="009B518A"/>
    <w:rsid w:val="009E0384"/>
    <w:rsid w:val="009E1284"/>
    <w:rsid w:val="009E16A1"/>
    <w:rsid w:val="009F486B"/>
    <w:rsid w:val="00A0584D"/>
    <w:rsid w:val="00A06000"/>
    <w:rsid w:val="00A077F7"/>
    <w:rsid w:val="00A20B56"/>
    <w:rsid w:val="00A225CB"/>
    <w:rsid w:val="00A24BA2"/>
    <w:rsid w:val="00A24CF9"/>
    <w:rsid w:val="00A36844"/>
    <w:rsid w:val="00A36C60"/>
    <w:rsid w:val="00A47001"/>
    <w:rsid w:val="00A53787"/>
    <w:rsid w:val="00A53DE2"/>
    <w:rsid w:val="00A56C3B"/>
    <w:rsid w:val="00A639F1"/>
    <w:rsid w:val="00A71D18"/>
    <w:rsid w:val="00A73029"/>
    <w:rsid w:val="00A7522B"/>
    <w:rsid w:val="00A774F0"/>
    <w:rsid w:val="00A8119E"/>
    <w:rsid w:val="00A82282"/>
    <w:rsid w:val="00A8586E"/>
    <w:rsid w:val="00A860D9"/>
    <w:rsid w:val="00A91D89"/>
    <w:rsid w:val="00A94EA2"/>
    <w:rsid w:val="00A95954"/>
    <w:rsid w:val="00A9600B"/>
    <w:rsid w:val="00AA096A"/>
    <w:rsid w:val="00AA1F28"/>
    <w:rsid w:val="00AA2350"/>
    <w:rsid w:val="00AA4620"/>
    <w:rsid w:val="00AA49C6"/>
    <w:rsid w:val="00AB0F64"/>
    <w:rsid w:val="00AB4460"/>
    <w:rsid w:val="00AB48D0"/>
    <w:rsid w:val="00AB5265"/>
    <w:rsid w:val="00AB6C72"/>
    <w:rsid w:val="00AC4BEF"/>
    <w:rsid w:val="00AD02EF"/>
    <w:rsid w:val="00AD061B"/>
    <w:rsid w:val="00AD42C1"/>
    <w:rsid w:val="00AE4DC6"/>
    <w:rsid w:val="00AE6460"/>
    <w:rsid w:val="00AF0165"/>
    <w:rsid w:val="00AF2B81"/>
    <w:rsid w:val="00AF4273"/>
    <w:rsid w:val="00AF640A"/>
    <w:rsid w:val="00AF641C"/>
    <w:rsid w:val="00AF79C6"/>
    <w:rsid w:val="00B07A96"/>
    <w:rsid w:val="00B142BE"/>
    <w:rsid w:val="00B42867"/>
    <w:rsid w:val="00B428DB"/>
    <w:rsid w:val="00B44BFB"/>
    <w:rsid w:val="00B60E7D"/>
    <w:rsid w:val="00B6327B"/>
    <w:rsid w:val="00B65762"/>
    <w:rsid w:val="00B7612B"/>
    <w:rsid w:val="00B831F5"/>
    <w:rsid w:val="00B92E05"/>
    <w:rsid w:val="00BA2EE1"/>
    <w:rsid w:val="00BA4827"/>
    <w:rsid w:val="00BB24FE"/>
    <w:rsid w:val="00BC6E71"/>
    <w:rsid w:val="00BC6EB0"/>
    <w:rsid w:val="00BD04D8"/>
    <w:rsid w:val="00BE5D0B"/>
    <w:rsid w:val="00BF66C8"/>
    <w:rsid w:val="00C0056E"/>
    <w:rsid w:val="00C14342"/>
    <w:rsid w:val="00C21E02"/>
    <w:rsid w:val="00C24BFC"/>
    <w:rsid w:val="00C267EC"/>
    <w:rsid w:val="00C46F62"/>
    <w:rsid w:val="00C60608"/>
    <w:rsid w:val="00C71078"/>
    <w:rsid w:val="00C93510"/>
    <w:rsid w:val="00CA103E"/>
    <w:rsid w:val="00CB384F"/>
    <w:rsid w:val="00CC49C0"/>
    <w:rsid w:val="00CD310B"/>
    <w:rsid w:val="00CE2914"/>
    <w:rsid w:val="00CE5B70"/>
    <w:rsid w:val="00CF1021"/>
    <w:rsid w:val="00CF43AA"/>
    <w:rsid w:val="00D016DB"/>
    <w:rsid w:val="00D0186A"/>
    <w:rsid w:val="00D04D09"/>
    <w:rsid w:val="00D05EB1"/>
    <w:rsid w:val="00D06464"/>
    <w:rsid w:val="00D10B29"/>
    <w:rsid w:val="00D1601A"/>
    <w:rsid w:val="00D21FF6"/>
    <w:rsid w:val="00D2442B"/>
    <w:rsid w:val="00D32800"/>
    <w:rsid w:val="00D4126C"/>
    <w:rsid w:val="00D45C59"/>
    <w:rsid w:val="00D45C74"/>
    <w:rsid w:val="00D56A30"/>
    <w:rsid w:val="00D63C6E"/>
    <w:rsid w:val="00D81134"/>
    <w:rsid w:val="00D867C6"/>
    <w:rsid w:val="00D87A47"/>
    <w:rsid w:val="00D90F1E"/>
    <w:rsid w:val="00D91CBF"/>
    <w:rsid w:val="00D92A4D"/>
    <w:rsid w:val="00DA3CF4"/>
    <w:rsid w:val="00DA45D4"/>
    <w:rsid w:val="00DB4DC0"/>
    <w:rsid w:val="00DB7C74"/>
    <w:rsid w:val="00DD3E39"/>
    <w:rsid w:val="00DE2DE9"/>
    <w:rsid w:val="00DF36EB"/>
    <w:rsid w:val="00DF4981"/>
    <w:rsid w:val="00E1477E"/>
    <w:rsid w:val="00E22BA2"/>
    <w:rsid w:val="00E2456C"/>
    <w:rsid w:val="00E26A43"/>
    <w:rsid w:val="00E41695"/>
    <w:rsid w:val="00E5181A"/>
    <w:rsid w:val="00E56B6F"/>
    <w:rsid w:val="00E737A2"/>
    <w:rsid w:val="00E7416F"/>
    <w:rsid w:val="00E83231"/>
    <w:rsid w:val="00E872B4"/>
    <w:rsid w:val="00E87D16"/>
    <w:rsid w:val="00E961EF"/>
    <w:rsid w:val="00EA18F4"/>
    <w:rsid w:val="00EA6747"/>
    <w:rsid w:val="00EB38F0"/>
    <w:rsid w:val="00EB7501"/>
    <w:rsid w:val="00EC2729"/>
    <w:rsid w:val="00ED6160"/>
    <w:rsid w:val="00ED62DE"/>
    <w:rsid w:val="00EE61C2"/>
    <w:rsid w:val="00EF0C4C"/>
    <w:rsid w:val="00EF63EB"/>
    <w:rsid w:val="00EF7D59"/>
    <w:rsid w:val="00F013FB"/>
    <w:rsid w:val="00F16415"/>
    <w:rsid w:val="00F20061"/>
    <w:rsid w:val="00F27D8E"/>
    <w:rsid w:val="00F31350"/>
    <w:rsid w:val="00F341A2"/>
    <w:rsid w:val="00F37E63"/>
    <w:rsid w:val="00F41497"/>
    <w:rsid w:val="00F4309B"/>
    <w:rsid w:val="00F466A7"/>
    <w:rsid w:val="00F52279"/>
    <w:rsid w:val="00F5362A"/>
    <w:rsid w:val="00F6007D"/>
    <w:rsid w:val="00F65E68"/>
    <w:rsid w:val="00F66976"/>
    <w:rsid w:val="00F67EE4"/>
    <w:rsid w:val="00F7168E"/>
    <w:rsid w:val="00F71AFC"/>
    <w:rsid w:val="00F72AD4"/>
    <w:rsid w:val="00F73B05"/>
    <w:rsid w:val="00F75816"/>
    <w:rsid w:val="00F75C32"/>
    <w:rsid w:val="00F75D73"/>
    <w:rsid w:val="00F76486"/>
    <w:rsid w:val="00F808D0"/>
    <w:rsid w:val="00F8178E"/>
    <w:rsid w:val="00F81963"/>
    <w:rsid w:val="00F86065"/>
    <w:rsid w:val="00F90B22"/>
    <w:rsid w:val="00F962BD"/>
    <w:rsid w:val="00FB1047"/>
    <w:rsid w:val="00FB3485"/>
    <w:rsid w:val="00FB45E9"/>
    <w:rsid w:val="00FB7A4B"/>
    <w:rsid w:val="00FC3258"/>
    <w:rsid w:val="00FC4563"/>
    <w:rsid w:val="00FD17D8"/>
    <w:rsid w:val="00FD1EBA"/>
    <w:rsid w:val="00FD3772"/>
    <w:rsid w:val="00FD6A87"/>
    <w:rsid w:val="00FE180F"/>
    <w:rsid w:val="00FE4B26"/>
    <w:rsid w:val="00FE50F6"/>
    <w:rsid w:val="00FE7183"/>
    <w:rsid w:val="00FF0E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5AD4D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758E9"/>
    <w:rPr>
      <w:sz w:val="22"/>
      <w:szCs w:val="22"/>
    </w:rPr>
  </w:style>
  <w:style w:type="paragraph" w:styleId="Heading1">
    <w:name w:val="heading 1"/>
    <w:basedOn w:val="Normal"/>
    <w:link w:val="Heading1Char"/>
    <w:uiPriority w:val="9"/>
    <w:qFormat/>
    <w:rsid w:val="00D2442B"/>
    <w:pPr>
      <w:spacing w:before="100" w:beforeAutospacing="1" w:after="100" w:afterAutospacing="1"/>
      <w:outlineLvl w:val="0"/>
    </w:pPr>
    <w:rPr>
      <w:rFonts w:ascii="Times New Roman" w:eastAsia="Times New Roman" w:hAnsi="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basedOn w:val="DefaultParagraphFont"/>
    <w:uiPriority w:val="99"/>
    <w:semiHidden/>
    <w:unhideWhenUsed/>
    <w:rsid w:val="00882CB0"/>
  </w:style>
  <w:style w:type="paragraph" w:styleId="ListParagraph">
    <w:name w:val="List Paragraph"/>
    <w:basedOn w:val="Normal"/>
    <w:qFormat/>
    <w:rsid w:val="00882CB0"/>
    <w:pPr>
      <w:ind w:left="720"/>
      <w:contextualSpacing/>
    </w:pPr>
  </w:style>
  <w:style w:type="paragraph" w:styleId="BalloonText">
    <w:name w:val="Balloon Text"/>
    <w:basedOn w:val="Normal"/>
    <w:link w:val="BalloonTextChar"/>
    <w:uiPriority w:val="99"/>
    <w:semiHidden/>
    <w:unhideWhenUsed/>
    <w:rsid w:val="004B3A67"/>
    <w:rPr>
      <w:rFonts w:ascii="Tahoma" w:hAnsi="Tahoma" w:cs="Tahoma"/>
      <w:sz w:val="16"/>
      <w:szCs w:val="16"/>
    </w:rPr>
  </w:style>
  <w:style w:type="character" w:customStyle="1" w:styleId="BalloonTextChar">
    <w:name w:val="Balloon Text Char"/>
    <w:basedOn w:val="DefaultParagraphFont"/>
    <w:link w:val="BalloonText"/>
    <w:uiPriority w:val="99"/>
    <w:semiHidden/>
    <w:rsid w:val="004B3A67"/>
    <w:rPr>
      <w:rFonts w:ascii="Tahoma" w:hAnsi="Tahoma" w:cs="Tahoma"/>
      <w:sz w:val="16"/>
      <w:szCs w:val="16"/>
    </w:rPr>
  </w:style>
  <w:style w:type="paragraph" w:styleId="PlainText">
    <w:name w:val="Plain Text"/>
    <w:basedOn w:val="Normal"/>
    <w:link w:val="PlainTextChar"/>
    <w:unhideWhenUsed/>
    <w:rsid w:val="00D45C59"/>
    <w:rPr>
      <w:rFonts w:ascii="Palatino Linotype" w:eastAsia="Times New Roman" w:hAnsi="Palatino Linotype"/>
      <w:color w:val="000080"/>
      <w:sz w:val="20"/>
      <w:szCs w:val="20"/>
    </w:rPr>
  </w:style>
  <w:style w:type="character" w:customStyle="1" w:styleId="PlainTextChar">
    <w:name w:val="Plain Text Char"/>
    <w:basedOn w:val="DefaultParagraphFont"/>
    <w:link w:val="PlainText"/>
    <w:rsid w:val="00D45C59"/>
    <w:rPr>
      <w:rFonts w:ascii="Palatino Linotype" w:eastAsia="Times New Roman" w:hAnsi="Palatino Linotype"/>
      <w:color w:val="000080"/>
    </w:rPr>
  </w:style>
  <w:style w:type="paragraph" w:styleId="Header">
    <w:name w:val="header"/>
    <w:basedOn w:val="Normal"/>
    <w:link w:val="HeaderChar"/>
    <w:uiPriority w:val="99"/>
    <w:unhideWhenUsed/>
    <w:rsid w:val="005668B0"/>
    <w:pPr>
      <w:tabs>
        <w:tab w:val="center" w:pos="4680"/>
        <w:tab w:val="right" w:pos="9360"/>
      </w:tabs>
    </w:pPr>
  </w:style>
  <w:style w:type="character" w:customStyle="1" w:styleId="HeaderChar">
    <w:name w:val="Header Char"/>
    <w:basedOn w:val="DefaultParagraphFont"/>
    <w:link w:val="Header"/>
    <w:uiPriority w:val="99"/>
    <w:rsid w:val="005668B0"/>
    <w:rPr>
      <w:sz w:val="22"/>
      <w:szCs w:val="22"/>
    </w:rPr>
  </w:style>
  <w:style w:type="paragraph" w:styleId="Footer">
    <w:name w:val="footer"/>
    <w:basedOn w:val="Normal"/>
    <w:link w:val="FooterChar"/>
    <w:uiPriority w:val="99"/>
    <w:unhideWhenUsed/>
    <w:rsid w:val="005668B0"/>
    <w:pPr>
      <w:tabs>
        <w:tab w:val="center" w:pos="4680"/>
        <w:tab w:val="right" w:pos="9360"/>
      </w:tabs>
    </w:pPr>
  </w:style>
  <w:style w:type="character" w:customStyle="1" w:styleId="FooterChar">
    <w:name w:val="Footer Char"/>
    <w:basedOn w:val="DefaultParagraphFont"/>
    <w:link w:val="Footer"/>
    <w:uiPriority w:val="99"/>
    <w:rsid w:val="005668B0"/>
    <w:rPr>
      <w:sz w:val="22"/>
      <w:szCs w:val="22"/>
    </w:rPr>
  </w:style>
  <w:style w:type="paragraph" w:styleId="NormalWeb">
    <w:name w:val="Normal (Web)"/>
    <w:basedOn w:val="Normal"/>
    <w:uiPriority w:val="99"/>
    <w:unhideWhenUsed/>
    <w:rsid w:val="009636D2"/>
    <w:pPr>
      <w:spacing w:before="100" w:beforeAutospacing="1" w:after="100" w:afterAutospacing="1"/>
    </w:pPr>
    <w:rPr>
      <w:rFonts w:ascii="Times New Roman" w:eastAsia="Times New Roman" w:hAnsi="Times New Roman"/>
      <w:sz w:val="24"/>
      <w:szCs w:val="24"/>
    </w:rPr>
  </w:style>
  <w:style w:type="character" w:styleId="Strong">
    <w:name w:val="Strong"/>
    <w:basedOn w:val="DefaultParagraphFont"/>
    <w:uiPriority w:val="22"/>
    <w:qFormat/>
    <w:rsid w:val="009636D2"/>
    <w:rPr>
      <w:b/>
      <w:bCs/>
    </w:rPr>
  </w:style>
  <w:style w:type="character" w:customStyle="1" w:styleId="Heading1Char">
    <w:name w:val="Heading 1 Char"/>
    <w:basedOn w:val="DefaultParagraphFont"/>
    <w:link w:val="Heading1"/>
    <w:uiPriority w:val="9"/>
    <w:rsid w:val="00D2442B"/>
    <w:rPr>
      <w:rFonts w:ascii="Times New Roman" w:eastAsia="Times New Roman" w:hAnsi="Times New Roman"/>
      <w:b/>
      <w:bCs/>
      <w:kern w:val="36"/>
      <w:sz w:val="48"/>
      <w:szCs w:val="48"/>
    </w:rPr>
  </w:style>
  <w:style w:type="numbering" w:customStyle="1" w:styleId="ImportedStyle1">
    <w:name w:val="Imported Style 1"/>
    <w:rsid w:val="007A40C5"/>
    <w:pPr>
      <w:numPr>
        <w:numId w:val="23"/>
      </w:numPr>
    </w:pPr>
  </w:style>
  <w:style w:type="character" w:styleId="CommentReference">
    <w:name w:val="annotation reference"/>
    <w:basedOn w:val="DefaultParagraphFont"/>
    <w:uiPriority w:val="99"/>
    <w:semiHidden/>
    <w:unhideWhenUsed/>
    <w:rsid w:val="0050020E"/>
    <w:rPr>
      <w:sz w:val="16"/>
      <w:szCs w:val="16"/>
    </w:rPr>
  </w:style>
  <w:style w:type="paragraph" w:styleId="CommentText">
    <w:name w:val="annotation text"/>
    <w:basedOn w:val="Normal"/>
    <w:link w:val="CommentTextChar"/>
    <w:uiPriority w:val="99"/>
    <w:semiHidden/>
    <w:unhideWhenUsed/>
    <w:rsid w:val="0050020E"/>
    <w:rPr>
      <w:sz w:val="20"/>
      <w:szCs w:val="20"/>
    </w:rPr>
  </w:style>
  <w:style w:type="character" w:customStyle="1" w:styleId="CommentTextChar">
    <w:name w:val="Comment Text Char"/>
    <w:basedOn w:val="DefaultParagraphFont"/>
    <w:link w:val="CommentText"/>
    <w:uiPriority w:val="99"/>
    <w:semiHidden/>
    <w:rsid w:val="0050020E"/>
  </w:style>
  <w:style w:type="paragraph" w:styleId="CommentSubject">
    <w:name w:val="annotation subject"/>
    <w:basedOn w:val="CommentText"/>
    <w:next w:val="CommentText"/>
    <w:link w:val="CommentSubjectChar"/>
    <w:uiPriority w:val="99"/>
    <w:semiHidden/>
    <w:unhideWhenUsed/>
    <w:rsid w:val="0050020E"/>
    <w:rPr>
      <w:b/>
      <w:bCs/>
    </w:rPr>
  </w:style>
  <w:style w:type="character" w:customStyle="1" w:styleId="CommentSubjectChar">
    <w:name w:val="Comment Subject Char"/>
    <w:basedOn w:val="CommentTextChar"/>
    <w:link w:val="CommentSubject"/>
    <w:uiPriority w:val="99"/>
    <w:semiHidden/>
    <w:rsid w:val="0050020E"/>
    <w:rPr>
      <w:b/>
      <w:bCs/>
    </w:rPr>
  </w:style>
  <w:style w:type="paragraph" w:styleId="Revision">
    <w:name w:val="Revision"/>
    <w:hidden/>
    <w:uiPriority w:val="71"/>
    <w:rsid w:val="00236732"/>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295262">
      <w:bodyDiv w:val="1"/>
      <w:marLeft w:val="0"/>
      <w:marRight w:val="0"/>
      <w:marTop w:val="0"/>
      <w:marBottom w:val="0"/>
      <w:divBdr>
        <w:top w:val="none" w:sz="0" w:space="0" w:color="auto"/>
        <w:left w:val="none" w:sz="0" w:space="0" w:color="auto"/>
        <w:bottom w:val="none" w:sz="0" w:space="0" w:color="auto"/>
        <w:right w:val="none" w:sz="0" w:space="0" w:color="auto"/>
      </w:divBdr>
      <w:divsChild>
        <w:div w:id="102119832">
          <w:marLeft w:val="0"/>
          <w:marRight w:val="0"/>
          <w:marTop w:val="0"/>
          <w:marBottom w:val="0"/>
          <w:divBdr>
            <w:top w:val="none" w:sz="0" w:space="0" w:color="auto"/>
            <w:left w:val="none" w:sz="0" w:space="0" w:color="auto"/>
            <w:bottom w:val="none" w:sz="0" w:space="0" w:color="auto"/>
            <w:right w:val="none" w:sz="0" w:space="0" w:color="auto"/>
          </w:divBdr>
          <w:divsChild>
            <w:div w:id="215623659">
              <w:marLeft w:val="0"/>
              <w:marRight w:val="0"/>
              <w:marTop w:val="0"/>
              <w:marBottom w:val="0"/>
              <w:divBdr>
                <w:top w:val="none" w:sz="0" w:space="0" w:color="auto"/>
                <w:left w:val="none" w:sz="0" w:space="0" w:color="auto"/>
                <w:bottom w:val="none" w:sz="0" w:space="0" w:color="auto"/>
                <w:right w:val="none" w:sz="0" w:space="0" w:color="auto"/>
              </w:divBdr>
              <w:divsChild>
                <w:div w:id="105198556">
                  <w:marLeft w:val="0"/>
                  <w:marRight w:val="0"/>
                  <w:marTop w:val="0"/>
                  <w:marBottom w:val="0"/>
                  <w:divBdr>
                    <w:top w:val="none" w:sz="0" w:space="0" w:color="auto"/>
                    <w:left w:val="none" w:sz="0" w:space="0" w:color="auto"/>
                    <w:bottom w:val="none" w:sz="0" w:space="0" w:color="auto"/>
                    <w:right w:val="none" w:sz="0" w:space="0" w:color="auto"/>
                  </w:divBdr>
                  <w:divsChild>
                    <w:div w:id="2147045315">
                      <w:marLeft w:val="0"/>
                      <w:marRight w:val="0"/>
                      <w:marTop w:val="0"/>
                      <w:marBottom w:val="0"/>
                      <w:divBdr>
                        <w:top w:val="none" w:sz="0" w:space="0" w:color="auto"/>
                        <w:left w:val="none" w:sz="0" w:space="0" w:color="auto"/>
                        <w:bottom w:val="none" w:sz="0" w:space="0" w:color="auto"/>
                        <w:right w:val="none" w:sz="0" w:space="0" w:color="auto"/>
                      </w:divBdr>
                      <w:divsChild>
                        <w:div w:id="1775973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9717353">
      <w:bodyDiv w:val="1"/>
      <w:marLeft w:val="0"/>
      <w:marRight w:val="0"/>
      <w:marTop w:val="0"/>
      <w:marBottom w:val="0"/>
      <w:divBdr>
        <w:top w:val="none" w:sz="0" w:space="0" w:color="auto"/>
        <w:left w:val="none" w:sz="0" w:space="0" w:color="auto"/>
        <w:bottom w:val="none" w:sz="0" w:space="0" w:color="auto"/>
        <w:right w:val="none" w:sz="0" w:space="0" w:color="auto"/>
      </w:divBdr>
      <w:divsChild>
        <w:div w:id="63143422">
          <w:marLeft w:val="0"/>
          <w:marRight w:val="0"/>
          <w:marTop w:val="0"/>
          <w:marBottom w:val="0"/>
          <w:divBdr>
            <w:top w:val="none" w:sz="0" w:space="0" w:color="auto"/>
            <w:left w:val="none" w:sz="0" w:space="0" w:color="auto"/>
            <w:bottom w:val="none" w:sz="0" w:space="0" w:color="auto"/>
            <w:right w:val="none" w:sz="0" w:space="0" w:color="auto"/>
          </w:divBdr>
          <w:divsChild>
            <w:div w:id="1286425969">
              <w:marLeft w:val="0"/>
              <w:marRight w:val="0"/>
              <w:marTop w:val="0"/>
              <w:marBottom w:val="0"/>
              <w:divBdr>
                <w:top w:val="none" w:sz="0" w:space="0" w:color="auto"/>
                <w:left w:val="none" w:sz="0" w:space="0" w:color="auto"/>
                <w:bottom w:val="none" w:sz="0" w:space="0" w:color="auto"/>
                <w:right w:val="none" w:sz="0" w:space="0" w:color="auto"/>
              </w:divBdr>
              <w:divsChild>
                <w:div w:id="352194586">
                  <w:marLeft w:val="0"/>
                  <w:marRight w:val="0"/>
                  <w:marTop w:val="0"/>
                  <w:marBottom w:val="0"/>
                  <w:divBdr>
                    <w:top w:val="none" w:sz="0" w:space="0" w:color="auto"/>
                    <w:left w:val="none" w:sz="0" w:space="0" w:color="auto"/>
                    <w:bottom w:val="none" w:sz="0" w:space="0" w:color="auto"/>
                    <w:right w:val="none" w:sz="0" w:space="0" w:color="auto"/>
                  </w:divBdr>
                  <w:divsChild>
                    <w:div w:id="1273367320">
                      <w:marLeft w:val="0"/>
                      <w:marRight w:val="0"/>
                      <w:marTop w:val="0"/>
                      <w:marBottom w:val="0"/>
                      <w:divBdr>
                        <w:top w:val="none" w:sz="0" w:space="0" w:color="auto"/>
                        <w:left w:val="none" w:sz="0" w:space="0" w:color="auto"/>
                        <w:bottom w:val="none" w:sz="0" w:space="0" w:color="auto"/>
                        <w:right w:val="none" w:sz="0" w:space="0" w:color="auto"/>
                      </w:divBdr>
                      <w:divsChild>
                        <w:div w:id="1380201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6062808">
      <w:bodyDiv w:val="1"/>
      <w:marLeft w:val="134"/>
      <w:marRight w:val="134"/>
      <w:marTop w:val="134"/>
      <w:marBottom w:val="134"/>
      <w:divBdr>
        <w:top w:val="none" w:sz="0" w:space="0" w:color="auto"/>
        <w:left w:val="none" w:sz="0" w:space="0" w:color="auto"/>
        <w:bottom w:val="none" w:sz="0" w:space="0" w:color="auto"/>
        <w:right w:val="none" w:sz="0" w:space="0" w:color="auto"/>
      </w:divBdr>
    </w:div>
    <w:div w:id="735083275">
      <w:bodyDiv w:val="1"/>
      <w:marLeft w:val="0"/>
      <w:marRight w:val="0"/>
      <w:marTop w:val="0"/>
      <w:marBottom w:val="0"/>
      <w:divBdr>
        <w:top w:val="none" w:sz="0" w:space="0" w:color="auto"/>
        <w:left w:val="none" w:sz="0" w:space="0" w:color="auto"/>
        <w:bottom w:val="none" w:sz="0" w:space="0" w:color="auto"/>
        <w:right w:val="none" w:sz="0" w:space="0" w:color="auto"/>
      </w:divBdr>
    </w:div>
    <w:div w:id="1250770971">
      <w:bodyDiv w:val="1"/>
      <w:marLeft w:val="0"/>
      <w:marRight w:val="0"/>
      <w:marTop w:val="0"/>
      <w:marBottom w:val="0"/>
      <w:divBdr>
        <w:top w:val="none" w:sz="0" w:space="0" w:color="auto"/>
        <w:left w:val="none" w:sz="0" w:space="0" w:color="auto"/>
        <w:bottom w:val="none" w:sz="0" w:space="0" w:color="auto"/>
        <w:right w:val="none" w:sz="0" w:space="0" w:color="auto"/>
      </w:divBdr>
    </w:div>
    <w:div w:id="1345132840">
      <w:bodyDiv w:val="1"/>
      <w:marLeft w:val="0"/>
      <w:marRight w:val="0"/>
      <w:marTop w:val="0"/>
      <w:marBottom w:val="0"/>
      <w:divBdr>
        <w:top w:val="none" w:sz="0" w:space="0" w:color="auto"/>
        <w:left w:val="none" w:sz="0" w:space="0" w:color="auto"/>
        <w:bottom w:val="none" w:sz="0" w:space="0" w:color="auto"/>
        <w:right w:val="none" w:sz="0" w:space="0" w:color="auto"/>
      </w:divBdr>
    </w:div>
    <w:div w:id="1467428251">
      <w:bodyDiv w:val="1"/>
      <w:marLeft w:val="134"/>
      <w:marRight w:val="134"/>
      <w:marTop w:val="134"/>
      <w:marBottom w:val="134"/>
      <w:divBdr>
        <w:top w:val="none" w:sz="0" w:space="0" w:color="auto"/>
        <w:left w:val="none" w:sz="0" w:space="0" w:color="auto"/>
        <w:bottom w:val="none" w:sz="0" w:space="0" w:color="auto"/>
        <w:right w:val="none" w:sz="0" w:space="0" w:color="auto"/>
      </w:divBdr>
    </w:div>
    <w:div w:id="1684748597">
      <w:bodyDiv w:val="1"/>
      <w:marLeft w:val="134"/>
      <w:marRight w:val="134"/>
      <w:marTop w:val="134"/>
      <w:marBottom w:val="134"/>
      <w:divBdr>
        <w:top w:val="none" w:sz="0" w:space="0" w:color="auto"/>
        <w:left w:val="none" w:sz="0" w:space="0" w:color="auto"/>
        <w:bottom w:val="none" w:sz="0" w:space="0" w:color="auto"/>
        <w:right w:val="none" w:sz="0" w:space="0" w:color="auto"/>
      </w:divBdr>
    </w:div>
    <w:div w:id="1858229767">
      <w:bodyDiv w:val="1"/>
      <w:marLeft w:val="0"/>
      <w:marRight w:val="0"/>
      <w:marTop w:val="0"/>
      <w:marBottom w:val="0"/>
      <w:divBdr>
        <w:top w:val="none" w:sz="0" w:space="0" w:color="auto"/>
        <w:left w:val="none" w:sz="0" w:space="0" w:color="auto"/>
        <w:bottom w:val="none" w:sz="0" w:space="0" w:color="auto"/>
        <w:right w:val="none" w:sz="0" w:space="0" w:color="auto"/>
      </w:divBdr>
    </w:div>
    <w:div w:id="1921793300">
      <w:bodyDiv w:val="1"/>
      <w:marLeft w:val="0"/>
      <w:marRight w:val="0"/>
      <w:marTop w:val="0"/>
      <w:marBottom w:val="0"/>
      <w:divBdr>
        <w:top w:val="none" w:sz="0" w:space="0" w:color="auto"/>
        <w:left w:val="none" w:sz="0" w:space="0" w:color="auto"/>
        <w:bottom w:val="none" w:sz="0" w:space="0" w:color="auto"/>
        <w:right w:val="none" w:sz="0" w:space="0" w:color="auto"/>
      </w:divBdr>
      <w:divsChild>
        <w:div w:id="1033383732">
          <w:marLeft w:val="0"/>
          <w:marRight w:val="0"/>
          <w:marTop w:val="0"/>
          <w:marBottom w:val="0"/>
          <w:divBdr>
            <w:top w:val="none" w:sz="0" w:space="0" w:color="auto"/>
            <w:left w:val="none" w:sz="0" w:space="0" w:color="auto"/>
            <w:bottom w:val="none" w:sz="0" w:space="0" w:color="auto"/>
            <w:right w:val="none" w:sz="0" w:space="0" w:color="auto"/>
          </w:divBdr>
          <w:divsChild>
            <w:div w:id="525674847">
              <w:marLeft w:val="0"/>
              <w:marRight w:val="0"/>
              <w:marTop w:val="0"/>
              <w:marBottom w:val="0"/>
              <w:divBdr>
                <w:top w:val="none" w:sz="0" w:space="0" w:color="auto"/>
                <w:left w:val="none" w:sz="0" w:space="0" w:color="auto"/>
                <w:bottom w:val="none" w:sz="0" w:space="0" w:color="auto"/>
                <w:right w:val="none" w:sz="0" w:space="0" w:color="auto"/>
              </w:divBdr>
              <w:divsChild>
                <w:div w:id="117071652">
                  <w:marLeft w:val="0"/>
                  <w:marRight w:val="0"/>
                  <w:marTop w:val="0"/>
                  <w:marBottom w:val="0"/>
                  <w:divBdr>
                    <w:top w:val="none" w:sz="0" w:space="0" w:color="auto"/>
                    <w:left w:val="none" w:sz="0" w:space="0" w:color="auto"/>
                    <w:bottom w:val="none" w:sz="0" w:space="0" w:color="auto"/>
                    <w:right w:val="none" w:sz="0" w:space="0" w:color="auto"/>
                  </w:divBdr>
                  <w:divsChild>
                    <w:div w:id="2003969220">
                      <w:marLeft w:val="0"/>
                      <w:marRight w:val="0"/>
                      <w:marTop w:val="0"/>
                      <w:marBottom w:val="0"/>
                      <w:divBdr>
                        <w:top w:val="none" w:sz="0" w:space="0" w:color="auto"/>
                        <w:left w:val="none" w:sz="0" w:space="0" w:color="auto"/>
                        <w:bottom w:val="none" w:sz="0" w:space="0" w:color="auto"/>
                        <w:right w:val="none" w:sz="0" w:space="0" w:color="auto"/>
                      </w:divBdr>
                      <w:divsChild>
                        <w:div w:id="1940288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1982096">
      <w:bodyDiv w:val="1"/>
      <w:marLeft w:val="0"/>
      <w:marRight w:val="0"/>
      <w:marTop w:val="0"/>
      <w:marBottom w:val="0"/>
      <w:divBdr>
        <w:top w:val="none" w:sz="0" w:space="0" w:color="auto"/>
        <w:left w:val="none" w:sz="0" w:space="0" w:color="auto"/>
        <w:bottom w:val="none" w:sz="0" w:space="0" w:color="auto"/>
        <w:right w:val="none" w:sz="0" w:space="0" w:color="auto"/>
      </w:divBdr>
    </w:div>
    <w:div w:id="1967084457">
      <w:bodyDiv w:val="1"/>
      <w:marLeft w:val="0"/>
      <w:marRight w:val="0"/>
      <w:marTop w:val="0"/>
      <w:marBottom w:val="0"/>
      <w:divBdr>
        <w:top w:val="none" w:sz="0" w:space="0" w:color="auto"/>
        <w:left w:val="none" w:sz="0" w:space="0" w:color="auto"/>
        <w:bottom w:val="none" w:sz="0" w:space="0" w:color="auto"/>
        <w:right w:val="none" w:sz="0" w:space="0" w:color="auto"/>
      </w:divBdr>
      <w:divsChild>
        <w:div w:id="576985870">
          <w:marLeft w:val="0"/>
          <w:marRight w:val="0"/>
          <w:marTop w:val="0"/>
          <w:marBottom w:val="0"/>
          <w:divBdr>
            <w:top w:val="none" w:sz="0" w:space="0" w:color="auto"/>
            <w:left w:val="none" w:sz="0" w:space="0" w:color="auto"/>
            <w:bottom w:val="none" w:sz="0" w:space="0" w:color="auto"/>
            <w:right w:val="none" w:sz="0" w:space="0" w:color="auto"/>
          </w:divBdr>
          <w:divsChild>
            <w:div w:id="1114592646">
              <w:marLeft w:val="0"/>
              <w:marRight w:val="0"/>
              <w:marTop w:val="0"/>
              <w:marBottom w:val="0"/>
              <w:divBdr>
                <w:top w:val="none" w:sz="0" w:space="0" w:color="auto"/>
                <w:left w:val="none" w:sz="0" w:space="0" w:color="auto"/>
                <w:bottom w:val="none" w:sz="0" w:space="0" w:color="auto"/>
                <w:right w:val="none" w:sz="0" w:space="0" w:color="auto"/>
              </w:divBdr>
              <w:divsChild>
                <w:div w:id="883953036">
                  <w:marLeft w:val="0"/>
                  <w:marRight w:val="0"/>
                  <w:marTop w:val="0"/>
                  <w:marBottom w:val="0"/>
                  <w:divBdr>
                    <w:top w:val="none" w:sz="0" w:space="0" w:color="auto"/>
                    <w:left w:val="none" w:sz="0" w:space="0" w:color="auto"/>
                    <w:bottom w:val="none" w:sz="0" w:space="0" w:color="auto"/>
                    <w:right w:val="none" w:sz="0" w:space="0" w:color="auto"/>
                  </w:divBdr>
                  <w:divsChild>
                    <w:div w:id="1191576831">
                      <w:marLeft w:val="0"/>
                      <w:marRight w:val="0"/>
                      <w:marTop w:val="0"/>
                      <w:marBottom w:val="0"/>
                      <w:divBdr>
                        <w:top w:val="none" w:sz="0" w:space="0" w:color="auto"/>
                        <w:left w:val="none" w:sz="0" w:space="0" w:color="auto"/>
                        <w:bottom w:val="none" w:sz="0" w:space="0" w:color="auto"/>
                        <w:right w:val="none" w:sz="0" w:space="0" w:color="auto"/>
                      </w:divBdr>
                      <w:divsChild>
                        <w:div w:id="551617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76401034">
      <w:bodyDiv w:val="1"/>
      <w:marLeft w:val="0"/>
      <w:marRight w:val="0"/>
      <w:marTop w:val="0"/>
      <w:marBottom w:val="0"/>
      <w:divBdr>
        <w:top w:val="none" w:sz="0" w:space="0" w:color="auto"/>
        <w:left w:val="none" w:sz="0" w:space="0" w:color="auto"/>
        <w:bottom w:val="none" w:sz="0" w:space="0" w:color="auto"/>
        <w:right w:val="none" w:sz="0" w:space="0" w:color="auto"/>
      </w:divBdr>
      <w:divsChild>
        <w:div w:id="365101439">
          <w:marLeft w:val="0"/>
          <w:marRight w:val="0"/>
          <w:marTop w:val="0"/>
          <w:marBottom w:val="0"/>
          <w:divBdr>
            <w:top w:val="none" w:sz="0" w:space="0" w:color="auto"/>
            <w:left w:val="none" w:sz="0" w:space="0" w:color="auto"/>
            <w:bottom w:val="none" w:sz="0" w:space="0" w:color="auto"/>
            <w:right w:val="none" w:sz="0" w:space="0" w:color="auto"/>
          </w:divBdr>
          <w:divsChild>
            <w:div w:id="824930025">
              <w:marLeft w:val="0"/>
              <w:marRight w:val="0"/>
              <w:marTop w:val="0"/>
              <w:marBottom w:val="0"/>
              <w:divBdr>
                <w:top w:val="none" w:sz="0" w:space="0" w:color="auto"/>
                <w:left w:val="none" w:sz="0" w:space="0" w:color="auto"/>
                <w:bottom w:val="none" w:sz="0" w:space="0" w:color="auto"/>
                <w:right w:val="none" w:sz="0" w:space="0" w:color="auto"/>
              </w:divBdr>
              <w:divsChild>
                <w:div w:id="2138253343">
                  <w:marLeft w:val="0"/>
                  <w:marRight w:val="0"/>
                  <w:marTop w:val="0"/>
                  <w:marBottom w:val="0"/>
                  <w:divBdr>
                    <w:top w:val="none" w:sz="0" w:space="0" w:color="auto"/>
                    <w:left w:val="none" w:sz="0" w:space="0" w:color="auto"/>
                    <w:bottom w:val="none" w:sz="0" w:space="0" w:color="auto"/>
                    <w:right w:val="none" w:sz="0" w:space="0" w:color="auto"/>
                  </w:divBdr>
                  <w:divsChild>
                    <w:div w:id="2032140521">
                      <w:marLeft w:val="0"/>
                      <w:marRight w:val="0"/>
                      <w:marTop w:val="0"/>
                      <w:marBottom w:val="0"/>
                      <w:divBdr>
                        <w:top w:val="none" w:sz="0" w:space="0" w:color="auto"/>
                        <w:left w:val="none" w:sz="0" w:space="0" w:color="auto"/>
                        <w:bottom w:val="none" w:sz="0" w:space="0" w:color="auto"/>
                        <w:right w:val="none" w:sz="0" w:space="0" w:color="auto"/>
                      </w:divBdr>
                      <w:divsChild>
                        <w:div w:id="608120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6EC3F4-C614-4404-8F13-D95633FAC4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375</Words>
  <Characters>2143</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2023-01-18T20:31:00Z</dcterms:created>
  <dcterms:modified xsi:type="dcterms:W3CDTF">2023-01-18T20:31:00Z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5b52daaa75ad9e4e399c8d70bc30dd21aea3916e54d21c0e9bed73dddc8fe648</vt:lpwstr>
  </property>
</Properties>
</file>